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1CB1F" w14:textId="77777777" w:rsidR="00274FA6" w:rsidRDefault="00274FA6">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274FA6" w14:paraId="57F4E4B7" w14:textId="77777777">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138A5DF3" w14:textId="77777777" w:rsidR="00274FA6" w:rsidRDefault="00274FA6">
            <w:pPr>
              <w:rPr>
                <w:rFonts w:asciiTheme="minorHAnsi" w:hAnsiTheme="minorHAnsi" w:cstheme="minorHAnsi"/>
                <w:b/>
                <w:sz w:val="32"/>
                <w:szCs w:val="22"/>
              </w:rPr>
            </w:pPr>
          </w:p>
          <w:p w14:paraId="3E42FD28" w14:textId="77777777" w:rsidR="00274FA6" w:rsidRDefault="005D65DC">
            <w:pPr>
              <w:rPr>
                <w:rFonts w:asciiTheme="minorHAnsi" w:hAnsiTheme="minorHAnsi" w:cstheme="minorHAnsi"/>
                <w:b/>
                <w:sz w:val="32"/>
                <w:szCs w:val="22"/>
              </w:rPr>
            </w:pPr>
            <w:r>
              <w:rPr>
                <w:rFonts w:asciiTheme="minorHAnsi" w:hAnsiTheme="minorHAnsi" w:cstheme="minorHAnsi"/>
                <w:b/>
                <w:sz w:val="32"/>
                <w:szCs w:val="22"/>
              </w:rPr>
              <w:t>REGLEMENT DE LA CONSULTATION (RC)</w:t>
            </w:r>
          </w:p>
          <w:p w14:paraId="2AF6C51E" w14:textId="77777777" w:rsidR="00274FA6" w:rsidRDefault="00274FA6">
            <w:pPr>
              <w:rPr>
                <w:rFonts w:asciiTheme="minorHAnsi" w:hAnsiTheme="minorHAnsi" w:cstheme="minorHAnsi"/>
                <w:b/>
                <w:sz w:val="32"/>
                <w:szCs w:val="22"/>
              </w:rPr>
            </w:pPr>
          </w:p>
        </w:tc>
      </w:tr>
      <w:tr w:rsidR="00274FA6" w14:paraId="6E45E497" w14:textId="77777777">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14:paraId="68F731FF" w14:textId="77777777" w:rsidR="00274FA6" w:rsidRDefault="00274FA6">
            <w:pPr>
              <w:rPr>
                <w:rFonts w:asciiTheme="minorHAnsi" w:hAnsiTheme="minorHAnsi" w:cstheme="minorHAnsi"/>
                <w:b/>
                <w:sz w:val="22"/>
                <w:szCs w:val="22"/>
              </w:rPr>
            </w:pPr>
          </w:p>
        </w:tc>
      </w:tr>
      <w:tr w:rsidR="00274FA6" w14:paraId="03B08B40" w14:textId="77777777">
        <w:tc>
          <w:tcPr>
            <w:tcW w:w="236" w:type="dxa"/>
            <w:tcBorders>
              <w:top w:val="none" w:sz="4" w:space="0" w:color="000000"/>
              <w:left w:val="none" w:sz="4" w:space="0" w:color="000000"/>
              <w:bottom w:val="none" w:sz="4" w:space="0" w:color="000000"/>
              <w:right w:val="single" w:sz="4" w:space="0" w:color="auto"/>
            </w:tcBorders>
          </w:tcPr>
          <w:p w14:paraId="0A5F76B6" w14:textId="77777777" w:rsidR="00274FA6" w:rsidRDefault="00274FA6">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0B59CF5B" w14:textId="77777777" w:rsidR="00274FA6" w:rsidRPr="007A308D" w:rsidRDefault="005D65DC">
            <w:pPr>
              <w:rPr>
                <w:rFonts w:asciiTheme="minorHAnsi" w:hAnsiTheme="minorHAnsi" w:cstheme="minorHAnsi"/>
                <w:b/>
                <w:caps/>
                <w:smallCaps/>
                <w:sz w:val="22"/>
                <w:szCs w:val="22"/>
              </w:rPr>
            </w:pPr>
            <w:r w:rsidRPr="007A308D">
              <w:rPr>
                <w:rFonts w:asciiTheme="minorHAnsi" w:hAnsiTheme="minorHAnsi" w:cstheme="minorHAnsi"/>
                <w:b/>
                <w:smallCaps/>
                <w:sz w:val="22"/>
                <w:szCs w:val="22"/>
              </w:rPr>
              <w:t>O</w:t>
            </w:r>
            <w:r w:rsidRPr="007A308D">
              <w:rPr>
                <w:rFonts w:asciiTheme="minorHAnsi" w:hAnsiTheme="minorHAnsi" w:cstheme="minorHAnsi"/>
                <w:b/>
                <w:caps/>
                <w:sz w:val="22"/>
                <w:szCs w:val="22"/>
              </w:rPr>
              <w:t>BJET Du projet de contrat:</w:t>
            </w:r>
          </w:p>
          <w:p w14:paraId="0F74821F" w14:textId="69542B8C" w:rsidR="00274FA6" w:rsidRDefault="005D65DC">
            <w:pPr>
              <w:jc w:val="both"/>
              <w:rPr>
                <w:rFonts w:asciiTheme="minorHAnsi" w:hAnsiTheme="minorHAnsi" w:cstheme="minorHAnsi"/>
                <w:b/>
                <w:sz w:val="22"/>
                <w:szCs w:val="22"/>
              </w:rPr>
            </w:pPr>
            <w:r w:rsidRPr="007A308D">
              <w:rPr>
                <w:rFonts w:asciiTheme="minorHAnsi" w:hAnsiTheme="minorHAnsi" w:cstheme="minorHAnsi"/>
                <w:b/>
                <w:caps/>
                <w:sz w:val="22"/>
                <w:szCs w:val="22"/>
              </w:rPr>
              <w:t xml:space="preserve">Etude de structuration </w:t>
            </w:r>
            <w:r w:rsidR="00A602AA">
              <w:rPr>
                <w:rFonts w:asciiTheme="minorHAnsi" w:hAnsiTheme="minorHAnsi" w:cstheme="minorHAnsi"/>
                <w:b/>
                <w:caps/>
                <w:sz w:val="22"/>
                <w:szCs w:val="22"/>
              </w:rPr>
              <w:t>D’UN PROGRAMME DE START-UPS d’etat au sénégal</w:t>
            </w:r>
          </w:p>
        </w:tc>
      </w:tr>
      <w:tr w:rsidR="00274FA6" w14:paraId="05D2051A" w14:textId="77777777">
        <w:tc>
          <w:tcPr>
            <w:tcW w:w="236" w:type="dxa"/>
            <w:tcBorders>
              <w:top w:val="none" w:sz="4" w:space="0" w:color="000000"/>
              <w:left w:val="none" w:sz="4" w:space="0" w:color="000000"/>
              <w:bottom w:val="none" w:sz="4" w:space="0" w:color="000000"/>
              <w:right w:val="single" w:sz="4" w:space="0" w:color="auto"/>
            </w:tcBorders>
          </w:tcPr>
          <w:p w14:paraId="26DABB44" w14:textId="77777777" w:rsidR="00274FA6" w:rsidRDefault="00274FA6">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304EEF34" w14:textId="77777777" w:rsidR="00274FA6" w:rsidRDefault="005D65DC">
            <w:pPr>
              <w:rPr>
                <w:rFonts w:asciiTheme="minorHAnsi" w:hAnsiTheme="minorHAnsi" w:cstheme="minorHAnsi"/>
                <w:b/>
                <w:caps/>
                <w:smallCaps/>
                <w:sz w:val="22"/>
                <w:szCs w:val="22"/>
              </w:rPr>
            </w:pPr>
            <w:r>
              <w:rPr>
                <w:rFonts w:asciiTheme="minorHAnsi" w:hAnsiTheme="minorHAnsi" w:cstheme="minorHAnsi"/>
                <w:b/>
                <w:smallCaps/>
                <w:sz w:val="22"/>
                <w:szCs w:val="22"/>
              </w:rPr>
              <w:t>REPRESENTANT LEGAL DU POUVOIR ADJUDICATEUR :</w:t>
            </w:r>
          </w:p>
          <w:p w14:paraId="5F3B6D03" w14:textId="77777777" w:rsidR="00274FA6" w:rsidRDefault="005D65DC">
            <w:pPr>
              <w:rPr>
                <w:rFonts w:asciiTheme="minorHAnsi" w:hAnsiTheme="minorHAnsi" w:cstheme="minorHAnsi"/>
                <w:sz w:val="22"/>
                <w:szCs w:val="22"/>
              </w:rPr>
            </w:pPr>
            <w:r>
              <w:rPr>
                <w:rFonts w:asciiTheme="minorHAnsi" w:hAnsiTheme="minorHAnsi" w:cstheme="minorHAnsi"/>
                <w:sz w:val="22"/>
                <w:szCs w:val="22"/>
              </w:rPr>
              <w:t>Jérémie PELLET, Directeur général d’EXPERTISE FRANCE</w:t>
            </w:r>
          </w:p>
        </w:tc>
      </w:tr>
      <w:tr w:rsidR="00274FA6" w14:paraId="4360DD42" w14:textId="77777777">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14:paraId="651A7755" w14:textId="77777777" w:rsidR="00274FA6" w:rsidRDefault="00274FA6">
            <w:pPr>
              <w:rPr>
                <w:rFonts w:asciiTheme="minorHAnsi" w:hAnsiTheme="minorHAnsi" w:cstheme="minorHAnsi"/>
                <w:b/>
                <w:sz w:val="22"/>
                <w:szCs w:val="22"/>
              </w:rPr>
            </w:pPr>
          </w:p>
        </w:tc>
      </w:tr>
      <w:tr w:rsidR="00274FA6" w14:paraId="6684FC9C" w14:textId="77777777">
        <w:tc>
          <w:tcPr>
            <w:tcW w:w="236" w:type="dxa"/>
            <w:tcBorders>
              <w:top w:val="none" w:sz="4" w:space="0" w:color="000000"/>
              <w:left w:val="none" w:sz="4" w:space="0" w:color="000000"/>
              <w:bottom w:val="none" w:sz="4" w:space="0" w:color="000000"/>
              <w:right w:val="single" w:sz="4" w:space="0" w:color="auto"/>
            </w:tcBorders>
          </w:tcPr>
          <w:p w14:paraId="7614FD99" w14:textId="77777777" w:rsidR="00274FA6" w:rsidRDefault="00274FA6">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1E51C182" w14:textId="77777777" w:rsidR="00274FA6" w:rsidRPr="007A308D" w:rsidRDefault="005D65DC">
            <w:pPr>
              <w:rPr>
                <w:rFonts w:asciiTheme="minorHAnsi" w:hAnsiTheme="minorHAnsi" w:cstheme="minorHAnsi"/>
                <w:b/>
                <w:caps/>
                <w:smallCaps/>
                <w:sz w:val="22"/>
                <w:szCs w:val="22"/>
              </w:rPr>
            </w:pPr>
            <w:r w:rsidRPr="007A308D">
              <w:rPr>
                <w:rFonts w:asciiTheme="minorHAnsi" w:hAnsiTheme="minorHAnsi" w:cstheme="minorHAnsi"/>
                <w:b/>
                <w:smallCaps/>
                <w:sz w:val="22"/>
                <w:szCs w:val="22"/>
              </w:rPr>
              <w:t>DATE ET HEURE LIMITES DE REMISE DES OFFRES :</w:t>
            </w:r>
          </w:p>
          <w:p w14:paraId="4179537F" w14:textId="2E7631C6" w:rsidR="00274FA6" w:rsidRDefault="00A602AA">
            <w:pPr>
              <w:rPr>
                <w:rFonts w:asciiTheme="minorHAnsi" w:hAnsiTheme="minorHAnsi" w:cstheme="minorHAnsi"/>
                <w:sz w:val="22"/>
                <w:szCs w:val="22"/>
              </w:rPr>
            </w:pPr>
            <w:r>
              <w:rPr>
                <w:rFonts w:asciiTheme="minorHAnsi" w:hAnsiTheme="minorHAnsi" w:cstheme="minorHAnsi"/>
                <w:b/>
                <w:sz w:val="22"/>
                <w:szCs w:val="22"/>
              </w:rPr>
              <w:t>11</w:t>
            </w:r>
            <w:r w:rsidR="005D65DC" w:rsidRPr="007A308D">
              <w:rPr>
                <w:rFonts w:asciiTheme="minorHAnsi" w:hAnsiTheme="minorHAnsi" w:cstheme="minorHAnsi"/>
                <w:b/>
                <w:sz w:val="22"/>
                <w:szCs w:val="22"/>
              </w:rPr>
              <w:t>/</w:t>
            </w:r>
            <w:r>
              <w:rPr>
                <w:rFonts w:asciiTheme="minorHAnsi" w:hAnsiTheme="minorHAnsi" w:cstheme="minorHAnsi"/>
                <w:b/>
                <w:sz w:val="22"/>
                <w:szCs w:val="22"/>
              </w:rPr>
              <w:t>07</w:t>
            </w:r>
            <w:r w:rsidR="005D65DC" w:rsidRPr="007A308D">
              <w:rPr>
                <w:rFonts w:asciiTheme="minorHAnsi" w:hAnsiTheme="minorHAnsi" w:cstheme="minorHAnsi"/>
                <w:b/>
                <w:sz w:val="22"/>
                <w:szCs w:val="22"/>
              </w:rPr>
              <w:t>/202</w:t>
            </w:r>
            <w:r>
              <w:rPr>
                <w:rFonts w:asciiTheme="minorHAnsi" w:hAnsiTheme="minorHAnsi" w:cstheme="minorHAnsi"/>
                <w:b/>
                <w:sz w:val="22"/>
                <w:szCs w:val="22"/>
              </w:rPr>
              <w:t>5</w:t>
            </w:r>
            <w:r w:rsidR="005D65DC" w:rsidRPr="007A308D">
              <w:rPr>
                <w:rFonts w:asciiTheme="minorHAnsi" w:hAnsiTheme="minorHAnsi" w:cstheme="minorHAnsi"/>
                <w:b/>
                <w:sz w:val="22"/>
                <w:szCs w:val="22"/>
              </w:rPr>
              <w:t xml:space="preserve"> à </w:t>
            </w:r>
            <w:r w:rsidR="008F3B8D">
              <w:rPr>
                <w:rFonts w:asciiTheme="minorHAnsi" w:hAnsiTheme="minorHAnsi" w:cstheme="minorHAnsi"/>
                <w:b/>
                <w:smallCaps/>
                <w:sz w:val="22"/>
                <w:szCs w:val="22"/>
              </w:rPr>
              <w:t xml:space="preserve"> 1</w:t>
            </w:r>
            <w:r>
              <w:rPr>
                <w:rFonts w:asciiTheme="minorHAnsi" w:hAnsiTheme="minorHAnsi" w:cstheme="minorHAnsi"/>
                <w:b/>
                <w:smallCaps/>
                <w:sz w:val="22"/>
                <w:szCs w:val="22"/>
              </w:rPr>
              <w:t>6</w:t>
            </w:r>
            <w:r w:rsidR="008F3B8D">
              <w:rPr>
                <w:rFonts w:asciiTheme="minorHAnsi" w:hAnsiTheme="minorHAnsi" w:cstheme="minorHAnsi"/>
                <w:b/>
                <w:smallCaps/>
                <w:sz w:val="22"/>
                <w:szCs w:val="22"/>
              </w:rPr>
              <w:t>h00</w:t>
            </w:r>
            <w:r w:rsidR="005D65DC" w:rsidRPr="007A308D">
              <w:rPr>
                <w:rFonts w:asciiTheme="minorHAnsi" w:hAnsiTheme="minorHAnsi" w:cstheme="minorHAnsi"/>
                <w:b/>
                <w:smallCaps/>
                <w:sz w:val="22"/>
                <w:szCs w:val="22"/>
              </w:rPr>
              <w:t xml:space="preserve"> (Heure de Paris)</w:t>
            </w:r>
          </w:p>
        </w:tc>
      </w:tr>
    </w:tbl>
    <w:p w14:paraId="16DBE5D5" w14:textId="77777777" w:rsidR="00274FA6" w:rsidRDefault="00274FA6">
      <w:pPr>
        <w:rPr>
          <w:rFonts w:asciiTheme="minorHAnsi" w:hAnsiTheme="minorHAnsi" w:cstheme="minorHAnsi"/>
          <w:sz w:val="22"/>
          <w:szCs w:val="22"/>
        </w:rPr>
      </w:pPr>
    </w:p>
    <w:p w14:paraId="0D0CEB35" w14:textId="77777777" w:rsidR="00274FA6" w:rsidRDefault="005D65DC">
      <w:pPr>
        <w:spacing w:line="240" w:lineRule="auto"/>
        <w:rPr>
          <w:rFonts w:asciiTheme="minorHAnsi" w:hAnsiTheme="minorHAnsi" w:cstheme="minorHAnsi"/>
          <w:sz w:val="22"/>
          <w:szCs w:val="22"/>
        </w:rPr>
      </w:pPr>
      <w:r>
        <w:rPr>
          <w:rFonts w:asciiTheme="minorHAnsi" w:hAnsiTheme="minorHAnsi" w:cstheme="minorHAnsi"/>
          <w:sz w:val="22"/>
          <w:szCs w:val="22"/>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43A80707" w14:textId="77777777" w:rsidR="00274FA6" w:rsidRDefault="005D65DC">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rPr>
            <w:t>SOMMAIRE</w:t>
          </w:r>
        </w:p>
        <w:p w14:paraId="202268EB" w14:textId="77777777" w:rsidR="00274FA6" w:rsidRDefault="00274FA6">
          <w:pPr>
            <w:tabs>
              <w:tab w:val="left" w:pos="2265"/>
            </w:tabs>
            <w:rPr>
              <w:rFonts w:asciiTheme="minorHAnsi" w:hAnsiTheme="minorHAnsi" w:cstheme="minorHAnsi"/>
              <w:sz w:val="22"/>
              <w:szCs w:val="22"/>
            </w:rPr>
          </w:pPr>
        </w:p>
        <w:p w14:paraId="631FBCE3" w14:textId="77777777" w:rsidR="008F3B8D" w:rsidRDefault="005D65DC">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182401660" w:history="1">
            <w:r w:rsidR="008F3B8D" w:rsidRPr="000E56B5">
              <w:rPr>
                <w:rStyle w:val="Lienhypertexte"/>
                <w:rFonts w:cstheme="minorHAnsi"/>
                <w:b/>
                <w:caps/>
                <w:noProof/>
              </w:rPr>
              <w:t>ARTICLE 1 :</w:t>
            </w:r>
            <w:r w:rsidR="008F3B8D">
              <w:rPr>
                <w:rFonts w:asciiTheme="minorHAnsi" w:eastAsiaTheme="minorEastAsia" w:hAnsiTheme="minorHAnsi" w:cstheme="minorBidi"/>
                <w:noProof/>
                <w:sz w:val="22"/>
                <w:szCs w:val="22"/>
              </w:rPr>
              <w:tab/>
            </w:r>
            <w:r w:rsidR="008F3B8D" w:rsidRPr="000E56B5">
              <w:rPr>
                <w:rStyle w:val="Lienhypertexte"/>
                <w:rFonts w:cstheme="minorHAnsi"/>
                <w:b/>
                <w:caps/>
                <w:noProof/>
              </w:rPr>
              <w:t>Objet et étendue de la consultation</w:t>
            </w:r>
            <w:r w:rsidR="008F3B8D">
              <w:rPr>
                <w:noProof/>
                <w:webHidden/>
              </w:rPr>
              <w:tab/>
            </w:r>
            <w:r w:rsidR="008F3B8D">
              <w:rPr>
                <w:noProof/>
                <w:webHidden/>
              </w:rPr>
              <w:fldChar w:fldCharType="begin"/>
            </w:r>
            <w:r w:rsidR="008F3B8D">
              <w:rPr>
                <w:noProof/>
                <w:webHidden/>
              </w:rPr>
              <w:instrText xml:space="preserve"> PAGEREF _Toc182401660 \h </w:instrText>
            </w:r>
            <w:r w:rsidR="008F3B8D">
              <w:rPr>
                <w:noProof/>
                <w:webHidden/>
              </w:rPr>
            </w:r>
            <w:r w:rsidR="008F3B8D">
              <w:rPr>
                <w:noProof/>
                <w:webHidden/>
              </w:rPr>
              <w:fldChar w:fldCharType="separate"/>
            </w:r>
            <w:r w:rsidR="008F3B8D">
              <w:rPr>
                <w:noProof/>
                <w:webHidden/>
              </w:rPr>
              <w:t>4</w:t>
            </w:r>
            <w:r w:rsidR="008F3B8D">
              <w:rPr>
                <w:noProof/>
                <w:webHidden/>
              </w:rPr>
              <w:fldChar w:fldCharType="end"/>
            </w:r>
          </w:hyperlink>
        </w:p>
        <w:p w14:paraId="539E2F2C" w14:textId="77777777" w:rsidR="008F3B8D" w:rsidRDefault="008F3B8D">
          <w:pPr>
            <w:pStyle w:val="TM2"/>
            <w:rPr>
              <w:noProof/>
            </w:rPr>
          </w:pPr>
          <w:hyperlink w:anchor="_Toc182401661" w:history="1">
            <w:r w:rsidRPr="000E56B5">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_Toc182401661 \h </w:instrText>
            </w:r>
            <w:r>
              <w:rPr>
                <w:noProof/>
                <w:webHidden/>
              </w:rPr>
            </w:r>
            <w:r>
              <w:rPr>
                <w:noProof/>
                <w:webHidden/>
              </w:rPr>
              <w:fldChar w:fldCharType="separate"/>
            </w:r>
            <w:r>
              <w:rPr>
                <w:noProof/>
                <w:webHidden/>
              </w:rPr>
              <w:t>4</w:t>
            </w:r>
            <w:r>
              <w:rPr>
                <w:noProof/>
                <w:webHidden/>
              </w:rPr>
              <w:fldChar w:fldCharType="end"/>
            </w:r>
          </w:hyperlink>
        </w:p>
        <w:p w14:paraId="76849B99" w14:textId="77777777" w:rsidR="008F3B8D" w:rsidRDefault="008F3B8D">
          <w:pPr>
            <w:pStyle w:val="TM2"/>
            <w:rPr>
              <w:noProof/>
            </w:rPr>
          </w:pPr>
          <w:hyperlink w:anchor="_Toc182401662" w:history="1">
            <w:r w:rsidRPr="000E56B5">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_Toc182401662 \h </w:instrText>
            </w:r>
            <w:r>
              <w:rPr>
                <w:noProof/>
                <w:webHidden/>
              </w:rPr>
            </w:r>
            <w:r>
              <w:rPr>
                <w:noProof/>
                <w:webHidden/>
              </w:rPr>
              <w:fldChar w:fldCharType="separate"/>
            </w:r>
            <w:r>
              <w:rPr>
                <w:noProof/>
                <w:webHidden/>
              </w:rPr>
              <w:t>4</w:t>
            </w:r>
            <w:r>
              <w:rPr>
                <w:noProof/>
                <w:webHidden/>
              </w:rPr>
              <w:fldChar w:fldCharType="end"/>
            </w:r>
          </w:hyperlink>
        </w:p>
        <w:p w14:paraId="58523D02" w14:textId="77777777" w:rsidR="008F3B8D" w:rsidRDefault="008F3B8D">
          <w:pPr>
            <w:pStyle w:val="TM2"/>
            <w:rPr>
              <w:noProof/>
            </w:rPr>
          </w:pPr>
          <w:hyperlink w:anchor="_Toc182401663" w:history="1">
            <w:r w:rsidRPr="000E56B5">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_Toc182401663 \h </w:instrText>
            </w:r>
            <w:r>
              <w:rPr>
                <w:noProof/>
                <w:webHidden/>
              </w:rPr>
            </w:r>
            <w:r>
              <w:rPr>
                <w:noProof/>
                <w:webHidden/>
              </w:rPr>
              <w:fldChar w:fldCharType="separate"/>
            </w:r>
            <w:r>
              <w:rPr>
                <w:noProof/>
                <w:webHidden/>
              </w:rPr>
              <w:t>4</w:t>
            </w:r>
            <w:r>
              <w:rPr>
                <w:noProof/>
                <w:webHidden/>
              </w:rPr>
              <w:fldChar w:fldCharType="end"/>
            </w:r>
          </w:hyperlink>
        </w:p>
        <w:p w14:paraId="65FB5C74" w14:textId="77777777" w:rsidR="008F3B8D" w:rsidRDefault="008F3B8D">
          <w:pPr>
            <w:pStyle w:val="TM2"/>
            <w:rPr>
              <w:noProof/>
            </w:rPr>
          </w:pPr>
          <w:hyperlink w:anchor="_Toc182401664" w:history="1">
            <w:r w:rsidRPr="000E56B5">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_Toc182401664 \h </w:instrText>
            </w:r>
            <w:r>
              <w:rPr>
                <w:noProof/>
                <w:webHidden/>
              </w:rPr>
            </w:r>
            <w:r>
              <w:rPr>
                <w:noProof/>
                <w:webHidden/>
              </w:rPr>
              <w:fldChar w:fldCharType="separate"/>
            </w:r>
            <w:r>
              <w:rPr>
                <w:noProof/>
                <w:webHidden/>
              </w:rPr>
              <w:t>4</w:t>
            </w:r>
            <w:r>
              <w:rPr>
                <w:noProof/>
                <w:webHidden/>
              </w:rPr>
              <w:fldChar w:fldCharType="end"/>
            </w:r>
          </w:hyperlink>
        </w:p>
        <w:p w14:paraId="7716A91A" w14:textId="77777777" w:rsidR="008F3B8D" w:rsidRDefault="008F3B8D">
          <w:pPr>
            <w:pStyle w:val="TM2"/>
            <w:rPr>
              <w:noProof/>
            </w:rPr>
          </w:pPr>
          <w:hyperlink w:anchor="_Toc182401665" w:history="1">
            <w:r w:rsidRPr="000E56B5">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_Toc182401665 \h </w:instrText>
            </w:r>
            <w:r>
              <w:rPr>
                <w:noProof/>
                <w:webHidden/>
              </w:rPr>
            </w:r>
            <w:r>
              <w:rPr>
                <w:noProof/>
                <w:webHidden/>
              </w:rPr>
              <w:fldChar w:fldCharType="separate"/>
            </w:r>
            <w:r>
              <w:rPr>
                <w:noProof/>
                <w:webHidden/>
              </w:rPr>
              <w:t>4</w:t>
            </w:r>
            <w:r>
              <w:rPr>
                <w:noProof/>
                <w:webHidden/>
              </w:rPr>
              <w:fldChar w:fldCharType="end"/>
            </w:r>
          </w:hyperlink>
        </w:p>
        <w:p w14:paraId="3B6237EB" w14:textId="77777777" w:rsidR="008F3B8D" w:rsidRDefault="008F3B8D">
          <w:pPr>
            <w:pStyle w:val="TM2"/>
            <w:rPr>
              <w:noProof/>
            </w:rPr>
          </w:pPr>
          <w:hyperlink w:anchor="_Toc182401666" w:history="1">
            <w:r w:rsidRPr="000E56B5">
              <w:rPr>
                <w:rStyle w:val="Lienhypertexte"/>
                <w:rFonts w:cstheme="minorHAnsi"/>
                <w:noProof/>
              </w:rPr>
              <w:t>Modification du dossier de consultation</w:t>
            </w:r>
            <w:r>
              <w:rPr>
                <w:noProof/>
                <w:webHidden/>
              </w:rPr>
              <w:tab/>
            </w:r>
            <w:r>
              <w:rPr>
                <w:noProof/>
                <w:webHidden/>
              </w:rPr>
              <w:fldChar w:fldCharType="begin"/>
            </w:r>
            <w:r>
              <w:rPr>
                <w:noProof/>
                <w:webHidden/>
              </w:rPr>
              <w:instrText xml:space="preserve"> PAGEREF _Toc182401666 \h </w:instrText>
            </w:r>
            <w:r>
              <w:rPr>
                <w:noProof/>
                <w:webHidden/>
              </w:rPr>
            </w:r>
            <w:r>
              <w:rPr>
                <w:noProof/>
                <w:webHidden/>
              </w:rPr>
              <w:fldChar w:fldCharType="separate"/>
            </w:r>
            <w:r>
              <w:rPr>
                <w:noProof/>
                <w:webHidden/>
              </w:rPr>
              <w:t>4</w:t>
            </w:r>
            <w:r>
              <w:rPr>
                <w:noProof/>
                <w:webHidden/>
              </w:rPr>
              <w:fldChar w:fldCharType="end"/>
            </w:r>
          </w:hyperlink>
        </w:p>
        <w:p w14:paraId="4207F462" w14:textId="77777777" w:rsidR="008F3B8D" w:rsidRDefault="008F3B8D">
          <w:pPr>
            <w:pStyle w:val="TM1"/>
            <w:tabs>
              <w:tab w:val="left" w:pos="1540"/>
              <w:tab w:val="right" w:leader="dot" w:pos="9329"/>
            </w:tabs>
            <w:rPr>
              <w:rFonts w:asciiTheme="minorHAnsi" w:eastAsiaTheme="minorEastAsia" w:hAnsiTheme="minorHAnsi" w:cstheme="minorBidi"/>
              <w:noProof/>
              <w:sz w:val="22"/>
              <w:szCs w:val="22"/>
            </w:rPr>
          </w:pPr>
          <w:hyperlink w:anchor="_Toc182401667" w:history="1">
            <w:r w:rsidRPr="000E56B5">
              <w:rPr>
                <w:rStyle w:val="Lienhypertexte"/>
                <w:rFonts w:cstheme="minorHAnsi"/>
                <w:b/>
                <w:caps/>
                <w:noProof/>
              </w:rPr>
              <w:t>ARTICLE 2 :</w:t>
            </w:r>
            <w:r>
              <w:rPr>
                <w:rFonts w:asciiTheme="minorHAnsi" w:eastAsiaTheme="minorEastAsia" w:hAnsiTheme="minorHAnsi" w:cstheme="minorBidi"/>
                <w:noProof/>
                <w:sz w:val="22"/>
                <w:szCs w:val="22"/>
              </w:rPr>
              <w:tab/>
            </w:r>
            <w:r w:rsidRPr="000E56B5">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_Toc182401667 \h </w:instrText>
            </w:r>
            <w:r>
              <w:rPr>
                <w:noProof/>
                <w:webHidden/>
              </w:rPr>
            </w:r>
            <w:r>
              <w:rPr>
                <w:noProof/>
                <w:webHidden/>
              </w:rPr>
              <w:fldChar w:fldCharType="separate"/>
            </w:r>
            <w:r>
              <w:rPr>
                <w:noProof/>
                <w:webHidden/>
              </w:rPr>
              <w:t>4</w:t>
            </w:r>
            <w:r>
              <w:rPr>
                <w:noProof/>
                <w:webHidden/>
              </w:rPr>
              <w:fldChar w:fldCharType="end"/>
            </w:r>
          </w:hyperlink>
        </w:p>
        <w:p w14:paraId="46372E6A" w14:textId="77777777" w:rsidR="008F3B8D" w:rsidRDefault="008F3B8D">
          <w:pPr>
            <w:pStyle w:val="TM2"/>
            <w:rPr>
              <w:noProof/>
            </w:rPr>
          </w:pPr>
          <w:hyperlink w:anchor="_Toc182401668" w:history="1">
            <w:r w:rsidRPr="000E56B5">
              <w:rPr>
                <w:rStyle w:val="Lienhypertexte"/>
                <w:rFonts w:cstheme="minorHAnsi"/>
                <w:noProof/>
              </w:rPr>
              <w:t>Durée du contrat</w:t>
            </w:r>
            <w:r>
              <w:rPr>
                <w:noProof/>
                <w:webHidden/>
              </w:rPr>
              <w:tab/>
            </w:r>
            <w:r>
              <w:rPr>
                <w:noProof/>
                <w:webHidden/>
              </w:rPr>
              <w:fldChar w:fldCharType="begin"/>
            </w:r>
            <w:r>
              <w:rPr>
                <w:noProof/>
                <w:webHidden/>
              </w:rPr>
              <w:instrText xml:space="preserve"> PAGEREF _Toc182401668 \h </w:instrText>
            </w:r>
            <w:r>
              <w:rPr>
                <w:noProof/>
                <w:webHidden/>
              </w:rPr>
            </w:r>
            <w:r>
              <w:rPr>
                <w:noProof/>
                <w:webHidden/>
              </w:rPr>
              <w:fldChar w:fldCharType="separate"/>
            </w:r>
            <w:r>
              <w:rPr>
                <w:noProof/>
                <w:webHidden/>
              </w:rPr>
              <w:t>5</w:t>
            </w:r>
            <w:r>
              <w:rPr>
                <w:noProof/>
                <w:webHidden/>
              </w:rPr>
              <w:fldChar w:fldCharType="end"/>
            </w:r>
          </w:hyperlink>
        </w:p>
        <w:p w14:paraId="4DFC780A" w14:textId="77777777" w:rsidR="008F3B8D" w:rsidRDefault="008F3B8D">
          <w:pPr>
            <w:pStyle w:val="TM2"/>
            <w:rPr>
              <w:noProof/>
            </w:rPr>
          </w:pPr>
          <w:hyperlink w:anchor="_Toc182401669" w:history="1">
            <w:r w:rsidRPr="000E56B5">
              <w:rPr>
                <w:rStyle w:val="Lienhypertexte"/>
                <w:rFonts w:cstheme="minorHAnsi"/>
                <w:noProof/>
              </w:rPr>
              <w:t>Allotissement</w:t>
            </w:r>
            <w:r>
              <w:rPr>
                <w:noProof/>
                <w:webHidden/>
              </w:rPr>
              <w:tab/>
            </w:r>
            <w:r>
              <w:rPr>
                <w:noProof/>
                <w:webHidden/>
              </w:rPr>
              <w:fldChar w:fldCharType="begin"/>
            </w:r>
            <w:r>
              <w:rPr>
                <w:noProof/>
                <w:webHidden/>
              </w:rPr>
              <w:instrText xml:space="preserve"> PAGEREF _Toc182401669 \h </w:instrText>
            </w:r>
            <w:r>
              <w:rPr>
                <w:noProof/>
                <w:webHidden/>
              </w:rPr>
            </w:r>
            <w:r>
              <w:rPr>
                <w:noProof/>
                <w:webHidden/>
              </w:rPr>
              <w:fldChar w:fldCharType="separate"/>
            </w:r>
            <w:r>
              <w:rPr>
                <w:noProof/>
                <w:webHidden/>
              </w:rPr>
              <w:t>5</w:t>
            </w:r>
            <w:r>
              <w:rPr>
                <w:noProof/>
                <w:webHidden/>
              </w:rPr>
              <w:fldChar w:fldCharType="end"/>
            </w:r>
          </w:hyperlink>
        </w:p>
        <w:p w14:paraId="6996082C" w14:textId="77777777" w:rsidR="008F3B8D" w:rsidRDefault="008F3B8D">
          <w:pPr>
            <w:pStyle w:val="TM2"/>
            <w:rPr>
              <w:noProof/>
            </w:rPr>
          </w:pPr>
          <w:hyperlink w:anchor="_Toc182401670" w:history="1">
            <w:r w:rsidRPr="000E56B5">
              <w:rPr>
                <w:rStyle w:val="Lienhypertexte"/>
                <w:rFonts w:cstheme="minorHAnsi"/>
                <w:noProof/>
              </w:rPr>
              <w:t>Options</w:t>
            </w:r>
            <w:r>
              <w:rPr>
                <w:noProof/>
                <w:webHidden/>
              </w:rPr>
              <w:tab/>
            </w:r>
            <w:r>
              <w:rPr>
                <w:noProof/>
                <w:webHidden/>
              </w:rPr>
              <w:fldChar w:fldCharType="begin"/>
            </w:r>
            <w:r>
              <w:rPr>
                <w:noProof/>
                <w:webHidden/>
              </w:rPr>
              <w:instrText xml:space="preserve"> PAGEREF _Toc182401670 \h </w:instrText>
            </w:r>
            <w:r>
              <w:rPr>
                <w:noProof/>
                <w:webHidden/>
              </w:rPr>
            </w:r>
            <w:r>
              <w:rPr>
                <w:noProof/>
                <w:webHidden/>
              </w:rPr>
              <w:fldChar w:fldCharType="separate"/>
            </w:r>
            <w:r>
              <w:rPr>
                <w:noProof/>
                <w:webHidden/>
              </w:rPr>
              <w:t>5</w:t>
            </w:r>
            <w:r>
              <w:rPr>
                <w:noProof/>
                <w:webHidden/>
              </w:rPr>
              <w:fldChar w:fldCharType="end"/>
            </w:r>
          </w:hyperlink>
        </w:p>
        <w:p w14:paraId="3BC47972" w14:textId="77777777" w:rsidR="008F3B8D" w:rsidRDefault="008F3B8D">
          <w:pPr>
            <w:pStyle w:val="TM2"/>
            <w:rPr>
              <w:noProof/>
            </w:rPr>
          </w:pPr>
          <w:hyperlink w:anchor="_Toc182401671" w:history="1">
            <w:r w:rsidRPr="000E56B5">
              <w:rPr>
                <w:rStyle w:val="Lienhypertexte"/>
                <w:rFonts w:cstheme="minorHAnsi"/>
                <w:i/>
                <w:noProof/>
              </w:rPr>
              <w:t>Prestations similaires</w:t>
            </w:r>
            <w:r>
              <w:rPr>
                <w:noProof/>
                <w:webHidden/>
              </w:rPr>
              <w:tab/>
            </w:r>
            <w:r>
              <w:rPr>
                <w:noProof/>
                <w:webHidden/>
              </w:rPr>
              <w:fldChar w:fldCharType="begin"/>
            </w:r>
            <w:r>
              <w:rPr>
                <w:noProof/>
                <w:webHidden/>
              </w:rPr>
              <w:instrText xml:space="preserve"> PAGEREF _Toc182401671 \h </w:instrText>
            </w:r>
            <w:r>
              <w:rPr>
                <w:noProof/>
                <w:webHidden/>
              </w:rPr>
            </w:r>
            <w:r>
              <w:rPr>
                <w:noProof/>
                <w:webHidden/>
              </w:rPr>
              <w:fldChar w:fldCharType="separate"/>
            </w:r>
            <w:r>
              <w:rPr>
                <w:noProof/>
                <w:webHidden/>
              </w:rPr>
              <w:t>5</w:t>
            </w:r>
            <w:r>
              <w:rPr>
                <w:noProof/>
                <w:webHidden/>
              </w:rPr>
              <w:fldChar w:fldCharType="end"/>
            </w:r>
          </w:hyperlink>
        </w:p>
        <w:p w14:paraId="7B73CEBF" w14:textId="77777777" w:rsidR="008F3B8D" w:rsidRDefault="008F3B8D">
          <w:pPr>
            <w:pStyle w:val="TM1"/>
            <w:tabs>
              <w:tab w:val="left" w:pos="1540"/>
              <w:tab w:val="right" w:leader="dot" w:pos="9329"/>
            </w:tabs>
            <w:rPr>
              <w:rFonts w:asciiTheme="minorHAnsi" w:eastAsiaTheme="minorEastAsia" w:hAnsiTheme="minorHAnsi" w:cstheme="minorBidi"/>
              <w:noProof/>
              <w:sz w:val="22"/>
              <w:szCs w:val="22"/>
            </w:rPr>
          </w:pPr>
          <w:hyperlink w:anchor="_Toc182401672" w:history="1">
            <w:r w:rsidRPr="000E56B5">
              <w:rPr>
                <w:rStyle w:val="Lienhypertexte"/>
                <w:rFonts w:cstheme="minorHAnsi"/>
                <w:b/>
                <w:caps/>
                <w:noProof/>
              </w:rPr>
              <w:t>ARTICLE 3 :</w:t>
            </w:r>
            <w:r>
              <w:rPr>
                <w:rFonts w:asciiTheme="minorHAnsi" w:eastAsiaTheme="minorEastAsia" w:hAnsiTheme="minorHAnsi" w:cstheme="minorBidi"/>
                <w:noProof/>
                <w:sz w:val="22"/>
                <w:szCs w:val="22"/>
              </w:rPr>
              <w:tab/>
            </w:r>
            <w:r w:rsidRPr="000E56B5">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_Toc182401672 \h </w:instrText>
            </w:r>
            <w:r>
              <w:rPr>
                <w:noProof/>
                <w:webHidden/>
              </w:rPr>
            </w:r>
            <w:r>
              <w:rPr>
                <w:noProof/>
                <w:webHidden/>
              </w:rPr>
              <w:fldChar w:fldCharType="separate"/>
            </w:r>
            <w:r>
              <w:rPr>
                <w:noProof/>
                <w:webHidden/>
              </w:rPr>
              <w:t>5</w:t>
            </w:r>
            <w:r>
              <w:rPr>
                <w:noProof/>
                <w:webHidden/>
              </w:rPr>
              <w:fldChar w:fldCharType="end"/>
            </w:r>
          </w:hyperlink>
        </w:p>
        <w:p w14:paraId="24CF6867" w14:textId="77777777" w:rsidR="008F3B8D" w:rsidRDefault="008F3B8D">
          <w:pPr>
            <w:pStyle w:val="TM2"/>
            <w:rPr>
              <w:noProof/>
            </w:rPr>
          </w:pPr>
          <w:hyperlink w:anchor="_Toc182401673" w:history="1">
            <w:r w:rsidRPr="000E56B5">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_Toc182401673 \h </w:instrText>
            </w:r>
            <w:r>
              <w:rPr>
                <w:noProof/>
                <w:webHidden/>
              </w:rPr>
            </w:r>
            <w:r>
              <w:rPr>
                <w:noProof/>
                <w:webHidden/>
              </w:rPr>
              <w:fldChar w:fldCharType="separate"/>
            </w:r>
            <w:r>
              <w:rPr>
                <w:noProof/>
                <w:webHidden/>
              </w:rPr>
              <w:t>5</w:t>
            </w:r>
            <w:r>
              <w:rPr>
                <w:noProof/>
                <w:webHidden/>
              </w:rPr>
              <w:fldChar w:fldCharType="end"/>
            </w:r>
          </w:hyperlink>
        </w:p>
        <w:p w14:paraId="43E50A5D" w14:textId="77777777" w:rsidR="008F3B8D" w:rsidRDefault="008F3B8D">
          <w:pPr>
            <w:pStyle w:val="TM2"/>
            <w:rPr>
              <w:noProof/>
            </w:rPr>
          </w:pPr>
          <w:hyperlink w:anchor="_Toc182401674" w:history="1">
            <w:r w:rsidRPr="000E56B5">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_Toc182401674 \h </w:instrText>
            </w:r>
            <w:r>
              <w:rPr>
                <w:noProof/>
                <w:webHidden/>
              </w:rPr>
            </w:r>
            <w:r>
              <w:rPr>
                <w:noProof/>
                <w:webHidden/>
              </w:rPr>
              <w:fldChar w:fldCharType="separate"/>
            </w:r>
            <w:r>
              <w:rPr>
                <w:noProof/>
                <w:webHidden/>
              </w:rPr>
              <w:t>5</w:t>
            </w:r>
            <w:r>
              <w:rPr>
                <w:noProof/>
                <w:webHidden/>
              </w:rPr>
              <w:fldChar w:fldCharType="end"/>
            </w:r>
          </w:hyperlink>
        </w:p>
        <w:p w14:paraId="44CB6E8C" w14:textId="77777777" w:rsidR="008F3B8D" w:rsidRDefault="008F3B8D">
          <w:pPr>
            <w:pStyle w:val="TM2"/>
            <w:rPr>
              <w:noProof/>
            </w:rPr>
          </w:pPr>
          <w:hyperlink w:anchor="_Toc182401675" w:history="1">
            <w:r w:rsidRPr="000E56B5">
              <w:rPr>
                <w:rStyle w:val="Lienhypertexte"/>
                <w:rFonts w:cstheme="minorHAnsi"/>
                <w:noProof/>
              </w:rPr>
              <w:t>Niveaux minimaux requis en termes de capacités économiques, techniques et professionnelles</w:t>
            </w:r>
            <w:r>
              <w:rPr>
                <w:noProof/>
                <w:webHidden/>
              </w:rPr>
              <w:tab/>
            </w:r>
            <w:r>
              <w:rPr>
                <w:noProof/>
                <w:webHidden/>
              </w:rPr>
              <w:fldChar w:fldCharType="begin"/>
            </w:r>
            <w:r>
              <w:rPr>
                <w:noProof/>
                <w:webHidden/>
              </w:rPr>
              <w:instrText xml:space="preserve"> PAGEREF _Toc182401675 \h </w:instrText>
            </w:r>
            <w:r>
              <w:rPr>
                <w:noProof/>
                <w:webHidden/>
              </w:rPr>
            </w:r>
            <w:r>
              <w:rPr>
                <w:noProof/>
                <w:webHidden/>
              </w:rPr>
              <w:fldChar w:fldCharType="separate"/>
            </w:r>
            <w:r>
              <w:rPr>
                <w:noProof/>
                <w:webHidden/>
              </w:rPr>
              <w:t>6</w:t>
            </w:r>
            <w:r>
              <w:rPr>
                <w:noProof/>
                <w:webHidden/>
              </w:rPr>
              <w:fldChar w:fldCharType="end"/>
            </w:r>
          </w:hyperlink>
        </w:p>
        <w:p w14:paraId="4B5CC5C1" w14:textId="77777777" w:rsidR="008F3B8D" w:rsidRDefault="008F3B8D">
          <w:pPr>
            <w:pStyle w:val="TM2"/>
            <w:rPr>
              <w:noProof/>
            </w:rPr>
          </w:pPr>
          <w:hyperlink w:anchor="_Toc182401676" w:history="1">
            <w:r w:rsidRPr="000E56B5">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_Toc182401676 \h </w:instrText>
            </w:r>
            <w:r>
              <w:rPr>
                <w:noProof/>
                <w:webHidden/>
              </w:rPr>
            </w:r>
            <w:r>
              <w:rPr>
                <w:noProof/>
                <w:webHidden/>
              </w:rPr>
              <w:fldChar w:fldCharType="separate"/>
            </w:r>
            <w:r>
              <w:rPr>
                <w:noProof/>
                <w:webHidden/>
              </w:rPr>
              <w:t>6</w:t>
            </w:r>
            <w:r>
              <w:rPr>
                <w:noProof/>
                <w:webHidden/>
              </w:rPr>
              <w:fldChar w:fldCharType="end"/>
            </w:r>
          </w:hyperlink>
        </w:p>
        <w:p w14:paraId="411B4F3C" w14:textId="77777777" w:rsidR="008F3B8D" w:rsidRDefault="008F3B8D">
          <w:pPr>
            <w:pStyle w:val="TM2"/>
            <w:rPr>
              <w:noProof/>
            </w:rPr>
          </w:pPr>
          <w:hyperlink w:anchor="_Toc182401677" w:history="1">
            <w:r w:rsidRPr="000E56B5">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_Toc182401677 \h </w:instrText>
            </w:r>
            <w:r>
              <w:rPr>
                <w:noProof/>
                <w:webHidden/>
              </w:rPr>
            </w:r>
            <w:r>
              <w:rPr>
                <w:noProof/>
                <w:webHidden/>
              </w:rPr>
              <w:fldChar w:fldCharType="separate"/>
            </w:r>
            <w:r>
              <w:rPr>
                <w:noProof/>
                <w:webHidden/>
              </w:rPr>
              <w:t>6</w:t>
            </w:r>
            <w:r>
              <w:rPr>
                <w:noProof/>
                <w:webHidden/>
              </w:rPr>
              <w:fldChar w:fldCharType="end"/>
            </w:r>
          </w:hyperlink>
        </w:p>
        <w:p w14:paraId="4FBB8DA2" w14:textId="77777777" w:rsidR="008F3B8D" w:rsidRDefault="008F3B8D">
          <w:pPr>
            <w:pStyle w:val="TM2"/>
            <w:rPr>
              <w:noProof/>
            </w:rPr>
          </w:pPr>
          <w:hyperlink w:anchor="_Toc182401678" w:history="1">
            <w:r w:rsidRPr="000E56B5">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_Toc182401678 \h </w:instrText>
            </w:r>
            <w:r>
              <w:rPr>
                <w:noProof/>
                <w:webHidden/>
              </w:rPr>
            </w:r>
            <w:r>
              <w:rPr>
                <w:noProof/>
                <w:webHidden/>
              </w:rPr>
              <w:fldChar w:fldCharType="separate"/>
            </w:r>
            <w:r>
              <w:rPr>
                <w:noProof/>
                <w:webHidden/>
              </w:rPr>
              <w:t>6</w:t>
            </w:r>
            <w:r>
              <w:rPr>
                <w:noProof/>
                <w:webHidden/>
              </w:rPr>
              <w:fldChar w:fldCharType="end"/>
            </w:r>
          </w:hyperlink>
        </w:p>
        <w:p w14:paraId="69355BB6" w14:textId="77777777" w:rsidR="008F3B8D" w:rsidRDefault="008F3B8D">
          <w:pPr>
            <w:pStyle w:val="TM2"/>
            <w:rPr>
              <w:noProof/>
            </w:rPr>
          </w:pPr>
          <w:hyperlink w:anchor="_Toc182401679" w:history="1">
            <w:r w:rsidRPr="000E56B5">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_Toc182401679 \h </w:instrText>
            </w:r>
            <w:r>
              <w:rPr>
                <w:noProof/>
                <w:webHidden/>
              </w:rPr>
            </w:r>
            <w:r>
              <w:rPr>
                <w:noProof/>
                <w:webHidden/>
              </w:rPr>
              <w:fldChar w:fldCharType="separate"/>
            </w:r>
            <w:r>
              <w:rPr>
                <w:noProof/>
                <w:webHidden/>
              </w:rPr>
              <w:t>6</w:t>
            </w:r>
            <w:r>
              <w:rPr>
                <w:noProof/>
                <w:webHidden/>
              </w:rPr>
              <w:fldChar w:fldCharType="end"/>
            </w:r>
          </w:hyperlink>
        </w:p>
        <w:p w14:paraId="3F0C497B" w14:textId="77777777" w:rsidR="008F3B8D" w:rsidRDefault="008F3B8D">
          <w:pPr>
            <w:pStyle w:val="TM2"/>
            <w:rPr>
              <w:noProof/>
            </w:rPr>
          </w:pPr>
          <w:hyperlink w:anchor="_Toc182401680" w:history="1">
            <w:r w:rsidRPr="000E56B5">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_Toc182401680 \h </w:instrText>
            </w:r>
            <w:r>
              <w:rPr>
                <w:noProof/>
                <w:webHidden/>
              </w:rPr>
            </w:r>
            <w:r>
              <w:rPr>
                <w:noProof/>
                <w:webHidden/>
              </w:rPr>
              <w:fldChar w:fldCharType="separate"/>
            </w:r>
            <w:r>
              <w:rPr>
                <w:noProof/>
                <w:webHidden/>
              </w:rPr>
              <w:t>6</w:t>
            </w:r>
            <w:r>
              <w:rPr>
                <w:noProof/>
                <w:webHidden/>
              </w:rPr>
              <w:fldChar w:fldCharType="end"/>
            </w:r>
          </w:hyperlink>
        </w:p>
        <w:p w14:paraId="556BD0E5" w14:textId="77777777" w:rsidR="008F3B8D" w:rsidRDefault="008F3B8D">
          <w:pPr>
            <w:pStyle w:val="TM2"/>
            <w:rPr>
              <w:noProof/>
            </w:rPr>
          </w:pPr>
          <w:hyperlink w:anchor="_Toc182401681" w:history="1">
            <w:r w:rsidRPr="000E56B5">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_Toc182401681 \h </w:instrText>
            </w:r>
            <w:r>
              <w:rPr>
                <w:noProof/>
                <w:webHidden/>
              </w:rPr>
            </w:r>
            <w:r>
              <w:rPr>
                <w:noProof/>
                <w:webHidden/>
              </w:rPr>
              <w:fldChar w:fldCharType="separate"/>
            </w:r>
            <w:r>
              <w:rPr>
                <w:noProof/>
                <w:webHidden/>
              </w:rPr>
              <w:t>6</w:t>
            </w:r>
            <w:r>
              <w:rPr>
                <w:noProof/>
                <w:webHidden/>
              </w:rPr>
              <w:fldChar w:fldCharType="end"/>
            </w:r>
          </w:hyperlink>
        </w:p>
        <w:p w14:paraId="2439B989" w14:textId="77777777" w:rsidR="008F3B8D" w:rsidRDefault="008F3B8D">
          <w:pPr>
            <w:pStyle w:val="TM1"/>
            <w:tabs>
              <w:tab w:val="left" w:pos="1540"/>
              <w:tab w:val="right" w:leader="dot" w:pos="9329"/>
            </w:tabs>
            <w:rPr>
              <w:rFonts w:asciiTheme="minorHAnsi" w:eastAsiaTheme="minorEastAsia" w:hAnsiTheme="minorHAnsi" w:cstheme="minorBidi"/>
              <w:noProof/>
              <w:sz w:val="22"/>
              <w:szCs w:val="22"/>
            </w:rPr>
          </w:pPr>
          <w:hyperlink w:anchor="_Toc182401682" w:history="1">
            <w:r w:rsidRPr="000E56B5">
              <w:rPr>
                <w:rStyle w:val="Lienhypertexte"/>
                <w:rFonts w:cstheme="minorHAnsi"/>
                <w:b/>
                <w:caps/>
                <w:noProof/>
              </w:rPr>
              <w:t>ARTICLE 4 :</w:t>
            </w:r>
            <w:r>
              <w:rPr>
                <w:rFonts w:asciiTheme="minorHAnsi" w:eastAsiaTheme="minorEastAsia" w:hAnsiTheme="minorHAnsi" w:cstheme="minorBidi"/>
                <w:noProof/>
                <w:sz w:val="22"/>
                <w:szCs w:val="22"/>
              </w:rPr>
              <w:tab/>
            </w:r>
            <w:r w:rsidRPr="000E56B5">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_Toc182401682 \h </w:instrText>
            </w:r>
            <w:r>
              <w:rPr>
                <w:noProof/>
                <w:webHidden/>
              </w:rPr>
            </w:r>
            <w:r>
              <w:rPr>
                <w:noProof/>
                <w:webHidden/>
              </w:rPr>
              <w:fldChar w:fldCharType="separate"/>
            </w:r>
            <w:r>
              <w:rPr>
                <w:noProof/>
                <w:webHidden/>
              </w:rPr>
              <w:t>7</w:t>
            </w:r>
            <w:r>
              <w:rPr>
                <w:noProof/>
                <w:webHidden/>
              </w:rPr>
              <w:fldChar w:fldCharType="end"/>
            </w:r>
          </w:hyperlink>
        </w:p>
        <w:p w14:paraId="558F762A" w14:textId="77777777" w:rsidR="008F3B8D" w:rsidRDefault="008F3B8D">
          <w:pPr>
            <w:pStyle w:val="TM2"/>
            <w:rPr>
              <w:noProof/>
            </w:rPr>
          </w:pPr>
          <w:hyperlink w:anchor="_Toc182401683" w:history="1">
            <w:r w:rsidRPr="000E56B5">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_Toc182401683 \h </w:instrText>
            </w:r>
            <w:r>
              <w:rPr>
                <w:noProof/>
                <w:webHidden/>
              </w:rPr>
            </w:r>
            <w:r>
              <w:rPr>
                <w:noProof/>
                <w:webHidden/>
              </w:rPr>
              <w:fldChar w:fldCharType="separate"/>
            </w:r>
            <w:r>
              <w:rPr>
                <w:noProof/>
                <w:webHidden/>
              </w:rPr>
              <w:t>7</w:t>
            </w:r>
            <w:r>
              <w:rPr>
                <w:noProof/>
                <w:webHidden/>
              </w:rPr>
              <w:fldChar w:fldCharType="end"/>
            </w:r>
          </w:hyperlink>
        </w:p>
        <w:p w14:paraId="7BB50857" w14:textId="77777777" w:rsidR="008F3B8D" w:rsidRDefault="008F3B8D">
          <w:pPr>
            <w:pStyle w:val="TM2"/>
            <w:rPr>
              <w:noProof/>
            </w:rPr>
          </w:pPr>
          <w:hyperlink w:anchor="_Toc182401684" w:history="1">
            <w:r w:rsidRPr="000E56B5">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_Toc182401684 \h </w:instrText>
            </w:r>
            <w:r>
              <w:rPr>
                <w:noProof/>
                <w:webHidden/>
              </w:rPr>
            </w:r>
            <w:r>
              <w:rPr>
                <w:noProof/>
                <w:webHidden/>
              </w:rPr>
              <w:fldChar w:fldCharType="separate"/>
            </w:r>
            <w:r>
              <w:rPr>
                <w:noProof/>
                <w:webHidden/>
              </w:rPr>
              <w:t>7</w:t>
            </w:r>
            <w:r>
              <w:rPr>
                <w:noProof/>
                <w:webHidden/>
              </w:rPr>
              <w:fldChar w:fldCharType="end"/>
            </w:r>
          </w:hyperlink>
        </w:p>
        <w:p w14:paraId="6B0DDEB3" w14:textId="77777777" w:rsidR="008F3B8D" w:rsidRDefault="008F3B8D">
          <w:pPr>
            <w:pStyle w:val="TM2"/>
            <w:rPr>
              <w:noProof/>
            </w:rPr>
          </w:pPr>
          <w:hyperlink w:anchor="_Toc182401685" w:history="1">
            <w:r w:rsidRPr="000E56B5">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_Toc182401685 \h </w:instrText>
            </w:r>
            <w:r>
              <w:rPr>
                <w:noProof/>
                <w:webHidden/>
              </w:rPr>
            </w:r>
            <w:r>
              <w:rPr>
                <w:noProof/>
                <w:webHidden/>
              </w:rPr>
              <w:fldChar w:fldCharType="separate"/>
            </w:r>
            <w:r>
              <w:rPr>
                <w:noProof/>
                <w:webHidden/>
              </w:rPr>
              <w:t>7</w:t>
            </w:r>
            <w:r>
              <w:rPr>
                <w:noProof/>
                <w:webHidden/>
              </w:rPr>
              <w:fldChar w:fldCharType="end"/>
            </w:r>
          </w:hyperlink>
        </w:p>
        <w:p w14:paraId="0E2564DA" w14:textId="77777777" w:rsidR="008F3B8D" w:rsidRDefault="008F3B8D">
          <w:pPr>
            <w:pStyle w:val="TM2"/>
            <w:rPr>
              <w:noProof/>
            </w:rPr>
          </w:pPr>
          <w:hyperlink w:anchor="_Toc182401686" w:history="1">
            <w:r w:rsidRPr="000E56B5">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_Toc182401686 \h </w:instrText>
            </w:r>
            <w:r>
              <w:rPr>
                <w:noProof/>
                <w:webHidden/>
              </w:rPr>
            </w:r>
            <w:r>
              <w:rPr>
                <w:noProof/>
                <w:webHidden/>
              </w:rPr>
              <w:fldChar w:fldCharType="separate"/>
            </w:r>
            <w:r>
              <w:rPr>
                <w:noProof/>
                <w:webHidden/>
              </w:rPr>
              <w:t>7</w:t>
            </w:r>
            <w:r>
              <w:rPr>
                <w:noProof/>
                <w:webHidden/>
              </w:rPr>
              <w:fldChar w:fldCharType="end"/>
            </w:r>
          </w:hyperlink>
        </w:p>
        <w:p w14:paraId="4B9AC15B" w14:textId="77777777" w:rsidR="008F3B8D" w:rsidRDefault="008F3B8D">
          <w:pPr>
            <w:pStyle w:val="TM2"/>
            <w:rPr>
              <w:noProof/>
            </w:rPr>
          </w:pPr>
          <w:hyperlink w:anchor="_Toc182401687" w:history="1">
            <w:r w:rsidRPr="000E56B5">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_Toc182401687 \h </w:instrText>
            </w:r>
            <w:r>
              <w:rPr>
                <w:noProof/>
                <w:webHidden/>
              </w:rPr>
            </w:r>
            <w:r>
              <w:rPr>
                <w:noProof/>
                <w:webHidden/>
              </w:rPr>
              <w:fldChar w:fldCharType="separate"/>
            </w:r>
            <w:r>
              <w:rPr>
                <w:noProof/>
                <w:webHidden/>
              </w:rPr>
              <w:t>7</w:t>
            </w:r>
            <w:r>
              <w:rPr>
                <w:noProof/>
                <w:webHidden/>
              </w:rPr>
              <w:fldChar w:fldCharType="end"/>
            </w:r>
          </w:hyperlink>
        </w:p>
        <w:p w14:paraId="0AF8A8D0" w14:textId="77777777" w:rsidR="008F3B8D" w:rsidRDefault="008F3B8D">
          <w:pPr>
            <w:pStyle w:val="TM2"/>
            <w:rPr>
              <w:noProof/>
            </w:rPr>
          </w:pPr>
          <w:hyperlink w:anchor="_Toc182401688" w:history="1">
            <w:r w:rsidRPr="000E56B5">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_Toc182401688 \h </w:instrText>
            </w:r>
            <w:r>
              <w:rPr>
                <w:noProof/>
                <w:webHidden/>
              </w:rPr>
            </w:r>
            <w:r>
              <w:rPr>
                <w:noProof/>
                <w:webHidden/>
              </w:rPr>
              <w:fldChar w:fldCharType="separate"/>
            </w:r>
            <w:r>
              <w:rPr>
                <w:noProof/>
                <w:webHidden/>
              </w:rPr>
              <w:t>7</w:t>
            </w:r>
            <w:r>
              <w:rPr>
                <w:noProof/>
                <w:webHidden/>
              </w:rPr>
              <w:fldChar w:fldCharType="end"/>
            </w:r>
          </w:hyperlink>
        </w:p>
        <w:p w14:paraId="0070E47F" w14:textId="77777777" w:rsidR="008F3B8D" w:rsidRDefault="008F3B8D">
          <w:pPr>
            <w:pStyle w:val="TM1"/>
            <w:tabs>
              <w:tab w:val="left" w:pos="1540"/>
              <w:tab w:val="right" w:leader="dot" w:pos="9329"/>
            </w:tabs>
            <w:rPr>
              <w:rFonts w:asciiTheme="minorHAnsi" w:eastAsiaTheme="minorEastAsia" w:hAnsiTheme="minorHAnsi" w:cstheme="minorBidi"/>
              <w:noProof/>
              <w:sz w:val="22"/>
              <w:szCs w:val="22"/>
            </w:rPr>
          </w:pPr>
          <w:hyperlink w:anchor="_Toc182401689" w:history="1">
            <w:r w:rsidRPr="000E56B5">
              <w:rPr>
                <w:rStyle w:val="Lienhypertexte"/>
                <w:rFonts w:cstheme="minorHAnsi"/>
                <w:b/>
                <w:caps/>
                <w:noProof/>
              </w:rPr>
              <w:t>ARTICLE 5 :</w:t>
            </w:r>
            <w:r>
              <w:rPr>
                <w:rFonts w:asciiTheme="minorHAnsi" w:eastAsiaTheme="minorEastAsia" w:hAnsiTheme="minorHAnsi" w:cstheme="minorBidi"/>
                <w:noProof/>
                <w:sz w:val="22"/>
                <w:szCs w:val="22"/>
              </w:rPr>
              <w:tab/>
            </w:r>
            <w:r w:rsidRPr="000E56B5">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_Toc182401689 \h </w:instrText>
            </w:r>
            <w:r>
              <w:rPr>
                <w:noProof/>
                <w:webHidden/>
              </w:rPr>
            </w:r>
            <w:r>
              <w:rPr>
                <w:noProof/>
                <w:webHidden/>
              </w:rPr>
              <w:fldChar w:fldCharType="separate"/>
            </w:r>
            <w:r>
              <w:rPr>
                <w:noProof/>
                <w:webHidden/>
              </w:rPr>
              <w:t>8</w:t>
            </w:r>
            <w:r>
              <w:rPr>
                <w:noProof/>
                <w:webHidden/>
              </w:rPr>
              <w:fldChar w:fldCharType="end"/>
            </w:r>
          </w:hyperlink>
        </w:p>
        <w:p w14:paraId="05FA80B5" w14:textId="77777777" w:rsidR="008F3B8D" w:rsidRDefault="008F3B8D">
          <w:pPr>
            <w:pStyle w:val="TM2"/>
            <w:rPr>
              <w:noProof/>
            </w:rPr>
          </w:pPr>
          <w:hyperlink w:anchor="_Toc182401690" w:history="1">
            <w:r w:rsidRPr="000E56B5">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_Toc182401690 \h </w:instrText>
            </w:r>
            <w:r>
              <w:rPr>
                <w:noProof/>
                <w:webHidden/>
              </w:rPr>
            </w:r>
            <w:r>
              <w:rPr>
                <w:noProof/>
                <w:webHidden/>
              </w:rPr>
              <w:fldChar w:fldCharType="separate"/>
            </w:r>
            <w:r>
              <w:rPr>
                <w:noProof/>
                <w:webHidden/>
              </w:rPr>
              <w:t>8</w:t>
            </w:r>
            <w:r>
              <w:rPr>
                <w:noProof/>
                <w:webHidden/>
              </w:rPr>
              <w:fldChar w:fldCharType="end"/>
            </w:r>
          </w:hyperlink>
        </w:p>
        <w:p w14:paraId="76284571" w14:textId="77777777" w:rsidR="008F3B8D" w:rsidRDefault="008F3B8D">
          <w:pPr>
            <w:pStyle w:val="TM2"/>
            <w:rPr>
              <w:noProof/>
            </w:rPr>
          </w:pPr>
          <w:hyperlink w:anchor="_Toc182401691" w:history="1">
            <w:r w:rsidRPr="000E56B5">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_Toc182401691 \h </w:instrText>
            </w:r>
            <w:r>
              <w:rPr>
                <w:noProof/>
                <w:webHidden/>
              </w:rPr>
            </w:r>
            <w:r>
              <w:rPr>
                <w:noProof/>
                <w:webHidden/>
              </w:rPr>
              <w:fldChar w:fldCharType="separate"/>
            </w:r>
            <w:r>
              <w:rPr>
                <w:noProof/>
                <w:webHidden/>
              </w:rPr>
              <w:t>8</w:t>
            </w:r>
            <w:r>
              <w:rPr>
                <w:noProof/>
                <w:webHidden/>
              </w:rPr>
              <w:fldChar w:fldCharType="end"/>
            </w:r>
          </w:hyperlink>
        </w:p>
        <w:p w14:paraId="01FCF367" w14:textId="77777777" w:rsidR="008F3B8D" w:rsidRDefault="008F3B8D">
          <w:pPr>
            <w:pStyle w:val="TM2"/>
            <w:rPr>
              <w:noProof/>
            </w:rPr>
          </w:pPr>
          <w:hyperlink w:anchor="_Toc182401692" w:history="1">
            <w:r w:rsidRPr="000E56B5">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_Toc182401692 \h </w:instrText>
            </w:r>
            <w:r>
              <w:rPr>
                <w:noProof/>
                <w:webHidden/>
              </w:rPr>
            </w:r>
            <w:r>
              <w:rPr>
                <w:noProof/>
                <w:webHidden/>
              </w:rPr>
              <w:fldChar w:fldCharType="separate"/>
            </w:r>
            <w:r>
              <w:rPr>
                <w:noProof/>
                <w:webHidden/>
              </w:rPr>
              <w:t>9</w:t>
            </w:r>
            <w:r>
              <w:rPr>
                <w:noProof/>
                <w:webHidden/>
              </w:rPr>
              <w:fldChar w:fldCharType="end"/>
            </w:r>
          </w:hyperlink>
        </w:p>
        <w:p w14:paraId="6012677F" w14:textId="77777777" w:rsidR="008F3B8D" w:rsidRDefault="008F3B8D">
          <w:pPr>
            <w:pStyle w:val="TM1"/>
            <w:tabs>
              <w:tab w:val="left" w:pos="1540"/>
              <w:tab w:val="right" w:leader="dot" w:pos="9329"/>
            </w:tabs>
            <w:rPr>
              <w:rFonts w:asciiTheme="minorHAnsi" w:eastAsiaTheme="minorEastAsia" w:hAnsiTheme="minorHAnsi" w:cstheme="minorBidi"/>
              <w:noProof/>
              <w:sz w:val="22"/>
              <w:szCs w:val="22"/>
            </w:rPr>
          </w:pPr>
          <w:hyperlink w:anchor="_Toc182401693" w:history="1">
            <w:r w:rsidRPr="000E56B5">
              <w:rPr>
                <w:rStyle w:val="Lienhypertexte"/>
                <w:rFonts w:cstheme="minorHAnsi"/>
                <w:b/>
                <w:caps/>
                <w:noProof/>
              </w:rPr>
              <w:t>ARTICLE 6 :</w:t>
            </w:r>
            <w:r>
              <w:rPr>
                <w:rFonts w:asciiTheme="minorHAnsi" w:eastAsiaTheme="minorEastAsia" w:hAnsiTheme="minorHAnsi" w:cstheme="minorBidi"/>
                <w:noProof/>
                <w:sz w:val="22"/>
                <w:szCs w:val="22"/>
              </w:rPr>
              <w:tab/>
            </w:r>
            <w:r w:rsidRPr="000E56B5">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_Toc182401693 \h </w:instrText>
            </w:r>
            <w:r>
              <w:rPr>
                <w:noProof/>
                <w:webHidden/>
              </w:rPr>
            </w:r>
            <w:r>
              <w:rPr>
                <w:noProof/>
                <w:webHidden/>
              </w:rPr>
              <w:fldChar w:fldCharType="separate"/>
            </w:r>
            <w:r>
              <w:rPr>
                <w:noProof/>
                <w:webHidden/>
              </w:rPr>
              <w:t>10</w:t>
            </w:r>
            <w:r>
              <w:rPr>
                <w:noProof/>
                <w:webHidden/>
              </w:rPr>
              <w:fldChar w:fldCharType="end"/>
            </w:r>
          </w:hyperlink>
        </w:p>
        <w:p w14:paraId="3D194C01" w14:textId="77777777" w:rsidR="008F3B8D" w:rsidRDefault="008F3B8D">
          <w:pPr>
            <w:pStyle w:val="TM2"/>
            <w:rPr>
              <w:noProof/>
            </w:rPr>
          </w:pPr>
          <w:hyperlink w:anchor="_Toc182401694" w:history="1">
            <w:r w:rsidRPr="000E56B5">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_Toc182401694 \h </w:instrText>
            </w:r>
            <w:r>
              <w:rPr>
                <w:noProof/>
                <w:webHidden/>
              </w:rPr>
            </w:r>
            <w:r>
              <w:rPr>
                <w:noProof/>
                <w:webHidden/>
              </w:rPr>
              <w:fldChar w:fldCharType="separate"/>
            </w:r>
            <w:r>
              <w:rPr>
                <w:noProof/>
                <w:webHidden/>
              </w:rPr>
              <w:t>10</w:t>
            </w:r>
            <w:r>
              <w:rPr>
                <w:noProof/>
                <w:webHidden/>
              </w:rPr>
              <w:fldChar w:fldCharType="end"/>
            </w:r>
          </w:hyperlink>
        </w:p>
        <w:p w14:paraId="0E859D2E" w14:textId="77777777" w:rsidR="008F3B8D" w:rsidRDefault="008F3B8D">
          <w:pPr>
            <w:pStyle w:val="TM2"/>
            <w:rPr>
              <w:noProof/>
            </w:rPr>
          </w:pPr>
          <w:hyperlink w:anchor="_Toc182401695" w:history="1">
            <w:r w:rsidRPr="000E56B5">
              <w:rPr>
                <w:rStyle w:val="Lienhypertexte"/>
                <w:rFonts w:cstheme="minorHAnsi"/>
                <w:noProof/>
              </w:rPr>
              <w:t>Analyse des offres</w:t>
            </w:r>
            <w:r>
              <w:rPr>
                <w:noProof/>
                <w:webHidden/>
              </w:rPr>
              <w:tab/>
            </w:r>
            <w:r>
              <w:rPr>
                <w:noProof/>
                <w:webHidden/>
              </w:rPr>
              <w:fldChar w:fldCharType="begin"/>
            </w:r>
            <w:r>
              <w:rPr>
                <w:noProof/>
                <w:webHidden/>
              </w:rPr>
              <w:instrText xml:space="preserve"> PAGEREF _Toc182401695 \h </w:instrText>
            </w:r>
            <w:r>
              <w:rPr>
                <w:noProof/>
                <w:webHidden/>
              </w:rPr>
            </w:r>
            <w:r>
              <w:rPr>
                <w:noProof/>
                <w:webHidden/>
              </w:rPr>
              <w:fldChar w:fldCharType="separate"/>
            </w:r>
            <w:r>
              <w:rPr>
                <w:noProof/>
                <w:webHidden/>
              </w:rPr>
              <w:t>10</w:t>
            </w:r>
            <w:r>
              <w:rPr>
                <w:noProof/>
                <w:webHidden/>
              </w:rPr>
              <w:fldChar w:fldCharType="end"/>
            </w:r>
          </w:hyperlink>
        </w:p>
        <w:p w14:paraId="36EBA6E2" w14:textId="77777777" w:rsidR="008F3B8D" w:rsidRDefault="008F3B8D">
          <w:pPr>
            <w:pStyle w:val="TM2"/>
            <w:rPr>
              <w:noProof/>
            </w:rPr>
          </w:pPr>
          <w:hyperlink w:anchor="_Toc182401696" w:history="1">
            <w:r w:rsidRPr="000E56B5">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_Toc182401696 \h </w:instrText>
            </w:r>
            <w:r>
              <w:rPr>
                <w:noProof/>
                <w:webHidden/>
              </w:rPr>
            </w:r>
            <w:r>
              <w:rPr>
                <w:noProof/>
                <w:webHidden/>
              </w:rPr>
              <w:fldChar w:fldCharType="separate"/>
            </w:r>
            <w:r>
              <w:rPr>
                <w:noProof/>
                <w:webHidden/>
              </w:rPr>
              <w:t>10</w:t>
            </w:r>
            <w:r>
              <w:rPr>
                <w:noProof/>
                <w:webHidden/>
              </w:rPr>
              <w:fldChar w:fldCharType="end"/>
            </w:r>
          </w:hyperlink>
        </w:p>
        <w:p w14:paraId="096DF649" w14:textId="77777777" w:rsidR="008F3B8D" w:rsidRDefault="008F3B8D">
          <w:pPr>
            <w:pStyle w:val="TM2"/>
            <w:rPr>
              <w:noProof/>
            </w:rPr>
          </w:pPr>
          <w:hyperlink w:anchor="_Toc182401697" w:history="1">
            <w:r w:rsidRPr="000E56B5">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_Toc182401697 \h </w:instrText>
            </w:r>
            <w:r>
              <w:rPr>
                <w:noProof/>
                <w:webHidden/>
              </w:rPr>
            </w:r>
            <w:r>
              <w:rPr>
                <w:noProof/>
                <w:webHidden/>
              </w:rPr>
              <w:fldChar w:fldCharType="separate"/>
            </w:r>
            <w:r>
              <w:rPr>
                <w:noProof/>
                <w:webHidden/>
              </w:rPr>
              <w:t>10</w:t>
            </w:r>
            <w:r>
              <w:rPr>
                <w:noProof/>
                <w:webHidden/>
              </w:rPr>
              <w:fldChar w:fldCharType="end"/>
            </w:r>
          </w:hyperlink>
        </w:p>
        <w:p w14:paraId="5A8DFB40" w14:textId="77777777" w:rsidR="008F3B8D" w:rsidRDefault="008F3B8D">
          <w:pPr>
            <w:pStyle w:val="TM2"/>
            <w:rPr>
              <w:noProof/>
            </w:rPr>
          </w:pPr>
          <w:hyperlink w:anchor="_Toc182401698" w:history="1">
            <w:r w:rsidRPr="000E56B5">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_Toc182401698 \h </w:instrText>
            </w:r>
            <w:r>
              <w:rPr>
                <w:noProof/>
                <w:webHidden/>
              </w:rPr>
            </w:r>
            <w:r>
              <w:rPr>
                <w:noProof/>
                <w:webHidden/>
              </w:rPr>
              <w:fldChar w:fldCharType="separate"/>
            </w:r>
            <w:r>
              <w:rPr>
                <w:noProof/>
                <w:webHidden/>
              </w:rPr>
              <w:t>10</w:t>
            </w:r>
            <w:r>
              <w:rPr>
                <w:noProof/>
                <w:webHidden/>
              </w:rPr>
              <w:fldChar w:fldCharType="end"/>
            </w:r>
          </w:hyperlink>
        </w:p>
        <w:p w14:paraId="13ECB0F3" w14:textId="77777777" w:rsidR="008F3B8D" w:rsidRDefault="008F3B8D">
          <w:pPr>
            <w:pStyle w:val="TM2"/>
            <w:rPr>
              <w:noProof/>
            </w:rPr>
          </w:pPr>
          <w:hyperlink w:anchor="_Toc182401699" w:history="1">
            <w:r w:rsidRPr="000E56B5">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_Toc182401699 \h </w:instrText>
            </w:r>
            <w:r>
              <w:rPr>
                <w:noProof/>
                <w:webHidden/>
              </w:rPr>
            </w:r>
            <w:r>
              <w:rPr>
                <w:noProof/>
                <w:webHidden/>
              </w:rPr>
              <w:fldChar w:fldCharType="separate"/>
            </w:r>
            <w:r>
              <w:rPr>
                <w:noProof/>
                <w:webHidden/>
              </w:rPr>
              <w:t>10</w:t>
            </w:r>
            <w:r>
              <w:rPr>
                <w:noProof/>
                <w:webHidden/>
              </w:rPr>
              <w:fldChar w:fldCharType="end"/>
            </w:r>
          </w:hyperlink>
        </w:p>
        <w:p w14:paraId="7A4D26ED" w14:textId="77777777" w:rsidR="008F3B8D" w:rsidRDefault="008F3B8D">
          <w:pPr>
            <w:pStyle w:val="TM2"/>
            <w:rPr>
              <w:noProof/>
            </w:rPr>
          </w:pPr>
          <w:hyperlink w:anchor="_Toc182401700" w:history="1">
            <w:r w:rsidRPr="000E56B5">
              <w:rPr>
                <w:rStyle w:val="Lienhypertexte"/>
                <w:rFonts w:cstheme="minorHAnsi"/>
                <w:noProof/>
              </w:rPr>
              <w:t>Négociations</w:t>
            </w:r>
            <w:r>
              <w:rPr>
                <w:noProof/>
                <w:webHidden/>
              </w:rPr>
              <w:tab/>
            </w:r>
            <w:r>
              <w:rPr>
                <w:noProof/>
                <w:webHidden/>
              </w:rPr>
              <w:fldChar w:fldCharType="begin"/>
            </w:r>
            <w:r>
              <w:rPr>
                <w:noProof/>
                <w:webHidden/>
              </w:rPr>
              <w:instrText xml:space="preserve"> PAGEREF _Toc182401700 \h </w:instrText>
            </w:r>
            <w:r>
              <w:rPr>
                <w:noProof/>
                <w:webHidden/>
              </w:rPr>
            </w:r>
            <w:r>
              <w:rPr>
                <w:noProof/>
                <w:webHidden/>
              </w:rPr>
              <w:fldChar w:fldCharType="separate"/>
            </w:r>
            <w:r>
              <w:rPr>
                <w:noProof/>
                <w:webHidden/>
              </w:rPr>
              <w:t>11</w:t>
            </w:r>
            <w:r>
              <w:rPr>
                <w:noProof/>
                <w:webHidden/>
              </w:rPr>
              <w:fldChar w:fldCharType="end"/>
            </w:r>
          </w:hyperlink>
        </w:p>
        <w:p w14:paraId="7CDB4B54" w14:textId="77777777" w:rsidR="008F3B8D" w:rsidRDefault="008F3B8D">
          <w:pPr>
            <w:pStyle w:val="TM2"/>
            <w:rPr>
              <w:noProof/>
            </w:rPr>
          </w:pPr>
          <w:hyperlink w:anchor="_Toc182401701" w:history="1">
            <w:r w:rsidRPr="000E56B5">
              <w:rPr>
                <w:rStyle w:val="Lienhypertexte"/>
                <w:rFonts w:ascii="Calibri" w:hAnsi="Calibri" w:cs="Calibri"/>
                <w:b/>
                <w:bCs/>
                <w:i/>
                <w:noProof/>
              </w:rPr>
              <w:t>Audition des soumissionnaires – négociation des offres</w:t>
            </w:r>
            <w:r>
              <w:rPr>
                <w:noProof/>
                <w:webHidden/>
              </w:rPr>
              <w:tab/>
            </w:r>
            <w:r>
              <w:rPr>
                <w:noProof/>
                <w:webHidden/>
              </w:rPr>
              <w:fldChar w:fldCharType="begin"/>
            </w:r>
            <w:r>
              <w:rPr>
                <w:noProof/>
                <w:webHidden/>
              </w:rPr>
              <w:instrText xml:space="preserve"> PAGEREF _Toc182401701 \h </w:instrText>
            </w:r>
            <w:r>
              <w:rPr>
                <w:noProof/>
                <w:webHidden/>
              </w:rPr>
            </w:r>
            <w:r>
              <w:rPr>
                <w:noProof/>
                <w:webHidden/>
              </w:rPr>
              <w:fldChar w:fldCharType="separate"/>
            </w:r>
            <w:r>
              <w:rPr>
                <w:noProof/>
                <w:webHidden/>
              </w:rPr>
              <w:t>11</w:t>
            </w:r>
            <w:r>
              <w:rPr>
                <w:noProof/>
                <w:webHidden/>
              </w:rPr>
              <w:fldChar w:fldCharType="end"/>
            </w:r>
          </w:hyperlink>
        </w:p>
        <w:p w14:paraId="03E5D1D3" w14:textId="77777777" w:rsidR="008F3B8D" w:rsidRDefault="008F3B8D">
          <w:pPr>
            <w:pStyle w:val="TM2"/>
            <w:rPr>
              <w:noProof/>
            </w:rPr>
          </w:pPr>
          <w:hyperlink w:anchor="_Toc182401702" w:history="1">
            <w:r w:rsidRPr="000E56B5">
              <w:rPr>
                <w:rStyle w:val="Lienhypertexte"/>
                <w:rFonts w:cstheme="minorHAnsi"/>
                <w:noProof/>
              </w:rPr>
              <w:t>Attribution</w:t>
            </w:r>
            <w:r>
              <w:rPr>
                <w:noProof/>
                <w:webHidden/>
              </w:rPr>
              <w:tab/>
            </w:r>
            <w:r>
              <w:rPr>
                <w:noProof/>
                <w:webHidden/>
              </w:rPr>
              <w:fldChar w:fldCharType="begin"/>
            </w:r>
            <w:r>
              <w:rPr>
                <w:noProof/>
                <w:webHidden/>
              </w:rPr>
              <w:instrText xml:space="preserve"> PAGEREF _Toc182401702 \h </w:instrText>
            </w:r>
            <w:r>
              <w:rPr>
                <w:noProof/>
                <w:webHidden/>
              </w:rPr>
            </w:r>
            <w:r>
              <w:rPr>
                <w:noProof/>
                <w:webHidden/>
              </w:rPr>
              <w:fldChar w:fldCharType="separate"/>
            </w:r>
            <w:r>
              <w:rPr>
                <w:noProof/>
                <w:webHidden/>
              </w:rPr>
              <w:t>11</w:t>
            </w:r>
            <w:r>
              <w:rPr>
                <w:noProof/>
                <w:webHidden/>
              </w:rPr>
              <w:fldChar w:fldCharType="end"/>
            </w:r>
          </w:hyperlink>
        </w:p>
        <w:p w14:paraId="22AF4C51" w14:textId="77777777" w:rsidR="008F3B8D" w:rsidRDefault="008F3B8D">
          <w:pPr>
            <w:pStyle w:val="TM1"/>
            <w:tabs>
              <w:tab w:val="left" w:pos="1540"/>
              <w:tab w:val="right" w:leader="dot" w:pos="9329"/>
            </w:tabs>
            <w:rPr>
              <w:rFonts w:asciiTheme="minorHAnsi" w:eastAsiaTheme="minorEastAsia" w:hAnsiTheme="minorHAnsi" w:cstheme="minorBidi"/>
              <w:noProof/>
              <w:sz w:val="22"/>
              <w:szCs w:val="22"/>
            </w:rPr>
          </w:pPr>
          <w:hyperlink w:anchor="_Toc182401703" w:history="1">
            <w:r w:rsidRPr="000E56B5">
              <w:rPr>
                <w:rStyle w:val="Lienhypertexte"/>
                <w:rFonts w:cstheme="minorHAnsi"/>
                <w:b/>
                <w:caps/>
                <w:noProof/>
              </w:rPr>
              <w:t>ARTICLE 7 :</w:t>
            </w:r>
            <w:r>
              <w:rPr>
                <w:rFonts w:asciiTheme="minorHAnsi" w:eastAsiaTheme="minorEastAsia" w:hAnsiTheme="minorHAnsi" w:cstheme="minorBidi"/>
                <w:noProof/>
                <w:sz w:val="22"/>
                <w:szCs w:val="22"/>
              </w:rPr>
              <w:tab/>
            </w:r>
            <w:r w:rsidRPr="000E56B5">
              <w:rPr>
                <w:rStyle w:val="Lienhypertexte"/>
                <w:rFonts w:cstheme="minorHAnsi"/>
                <w:b/>
                <w:caps/>
                <w:noProof/>
              </w:rPr>
              <w:t>Traitement des données à caractère personnel dans le cadre de la présente consultation et pour le suivi d’exécution du contrat</w:t>
            </w:r>
            <w:r>
              <w:rPr>
                <w:noProof/>
                <w:webHidden/>
              </w:rPr>
              <w:tab/>
            </w:r>
            <w:r>
              <w:rPr>
                <w:noProof/>
                <w:webHidden/>
              </w:rPr>
              <w:fldChar w:fldCharType="begin"/>
            </w:r>
            <w:r>
              <w:rPr>
                <w:noProof/>
                <w:webHidden/>
              </w:rPr>
              <w:instrText xml:space="preserve"> PAGEREF _Toc182401703 \h </w:instrText>
            </w:r>
            <w:r>
              <w:rPr>
                <w:noProof/>
                <w:webHidden/>
              </w:rPr>
            </w:r>
            <w:r>
              <w:rPr>
                <w:noProof/>
                <w:webHidden/>
              </w:rPr>
              <w:fldChar w:fldCharType="separate"/>
            </w:r>
            <w:r>
              <w:rPr>
                <w:noProof/>
                <w:webHidden/>
              </w:rPr>
              <w:t>11</w:t>
            </w:r>
            <w:r>
              <w:rPr>
                <w:noProof/>
                <w:webHidden/>
              </w:rPr>
              <w:fldChar w:fldCharType="end"/>
            </w:r>
          </w:hyperlink>
        </w:p>
        <w:p w14:paraId="3A0F8FE6" w14:textId="77777777" w:rsidR="008F3B8D" w:rsidRDefault="008F3B8D">
          <w:pPr>
            <w:pStyle w:val="TM2"/>
            <w:rPr>
              <w:noProof/>
            </w:rPr>
          </w:pPr>
          <w:hyperlink w:anchor="_Toc182401704" w:history="1">
            <w:r w:rsidRPr="000E56B5">
              <w:rPr>
                <w:rStyle w:val="Lienhypertexte"/>
                <w:rFonts w:cstheme="minorHAnsi"/>
                <w:noProof/>
              </w:rPr>
              <w:t>Identité et coordonnées du responsable de traitement et de son représentant :</w:t>
            </w:r>
            <w:r>
              <w:rPr>
                <w:noProof/>
                <w:webHidden/>
              </w:rPr>
              <w:tab/>
            </w:r>
            <w:r>
              <w:rPr>
                <w:noProof/>
                <w:webHidden/>
              </w:rPr>
              <w:fldChar w:fldCharType="begin"/>
            </w:r>
            <w:r>
              <w:rPr>
                <w:noProof/>
                <w:webHidden/>
              </w:rPr>
              <w:instrText xml:space="preserve"> PAGEREF _Toc182401704 \h </w:instrText>
            </w:r>
            <w:r>
              <w:rPr>
                <w:noProof/>
                <w:webHidden/>
              </w:rPr>
            </w:r>
            <w:r>
              <w:rPr>
                <w:noProof/>
                <w:webHidden/>
              </w:rPr>
              <w:fldChar w:fldCharType="separate"/>
            </w:r>
            <w:r>
              <w:rPr>
                <w:noProof/>
                <w:webHidden/>
              </w:rPr>
              <w:t>11</w:t>
            </w:r>
            <w:r>
              <w:rPr>
                <w:noProof/>
                <w:webHidden/>
              </w:rPr>
              <w:fldChar w:fldCharType="end"/>
            </w:r>
          </w:hyperlink>
        </w:p>
        <w:p w14:paraId="0210478B" w14:textId="77777777" w:rsidR="008F3B8D" w:rsidRDefault="008F3B8D">
          <w:pPr>
            <w:pStyle w:val="TM2"/>
            <w:rPr>
              <w:noProof/>
            </w:rPr>
          </w:pPr>
          <w:hyperlink w:anchor="_Toc182401705" w:history="1">
            <w:r w:rsidRPr="000E56B5">
              <w:rPr>
                <w:rStyle w:val="Lienhypertexte"/>
                <w:rFonts w:cstheme="minorHAnsi"/>
                <w:noProof/>
              </w:rPr>
              <w:t>Pour la plateforme PLACE :</w:t>
            </w:r>
            <w:r>
              <w:rPr>
                <w:noProof/>
                <w:webHidden/>
              </w:rPr>
              <w:tab/>
            </w:r>
            <w:r>
              <w:rPr>
                <w:noProof/>
                <w:webHidden/>
              </w:rPr>
              <w:fldChar w:fldCharType="begin"/>
            </w:r>
            <w:r>
              <w:rPr>
                <w:noProof/>
                <w:webHidden/>
              </w:rPr>
              <w:instrText xml:space="preserve"> PAGEREF _Toc182401705 \h </w:instrText>
            </w:r>
            <w:r>
              <w:rPr>
                <w:noProof/>
                <w:webHidden/>
              </w:rPr>
            </w:r>
            <w:r>
              <w:rPr>
                <w:noProof/>
                <w:webHidden/>
              </w:rPr>
              <w:fldChar w:fldCharType="separate"/>
            </w:r>
            <w:r>
              <w:rPr>
                <w:noProof/>
                <w:webHidden/>
              </w:rPr>
              <w:t>11</w:t>
            </w:r>
            <w:r>
              <w:rPr>
                <w:noProof/>
                <w:webHidden/>
              </w:rPr>
              <w:fldChar w:fldCharType="end"/>
            </w:r>
          </w:hyperlink>
        </w:p>
        <w:p w14:paraId="459562EE" w14:textId="77777777" w:rsidR="008F3B8D" w:rsidRDefault="008F3B8D">
          <w:pPr>
            <w:pStyle w:val="TM2"/>
            <w:rPr>
              <w:noProof/>
            </w:rPr>
          </w:pPr>
          <w:hyperlink w:anchor="_Toc182401706" w:history="1">
            <w:r w:rsidRPr="000E56B5">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_Toc182401706 \h </w:instrText>
            </w:r>
            <w:r>
              <w:rPr>
                <w:noProof/>
                <w:webHidden/>
              </w:rPr>
            </w:r>
            <w:r>
              <w:rPr>
                <w:noProof/>
                <w:webHidden/>
              </w:rPr>
              <w:fldChar w:fldCharType="separate"/>
            </w:r>
            <w:r>
              <w:rPr>
                <w:noProof/>
                <w:webHidden/>
              </w:rPr>
              <w:t>11</w:t>
            </w:r>
            <w:r>
              <w:rPr>
                <w:noProof/>
                <w:webHidden/>
              </w:rPr>
              <w:fldChar w:fldCharType="end"/>
            </w:r>
          </w:hyperlink>
        </w:p>
        <w:p w14:paraId="0F013097" w14:textId="77777777" w:rsidR="008F3B8D" w:rsidRDefault="008F3B8D">
          <w:pPr>
            <w:pStyle w:val="TM2"/>
            <w:rPr>
              <w:noProof/>
            </w:rPr>
          </w:pPr>
          <w:hyperlink w:anchor="_Toc182401707" w:history="1">
            <w:r w:rsidRPr="000E56B5">
              <w:rPr>
                <w:rStyle w:val="Lienhypertexte"/>
                <w:rFonts w:cstheme="minorHAnsi"/>
                <w:noProof/>
              </w:rPr>
              <w:t>Pour l’autorité contractante :</w:t>
            </w:r>
            <w:r>
              <w:rPr>
                <w:noProof/>
                <w:webHidden/>
              </w:rPr>
              <w:tab/>
            </w:r>
            <w:r>
              <w:rPr>
                <w:noProof/>
                <w:webHidden/>
              </w:rPr>
              <w:fldChar w:fldCharType="begin"/>
            </w:r>
            <w:r>
              <w:rPr>
                <w:noProof/>
                <w:webHidden/>
              </w:rPr>
              <w:instrText xml:space="preserve"> PAGEREF _Toc182401707 \h </w:instrText>
            </w:r>
            <w:r>
              <w:rPr>
                <w:noProof/>
                <w:webHidden/>
              </w:rPr>
            </w:r>
            <w:r>
              <w:rPr>
                <w:noProof/>
                <w:webHidden/>
              </w:rPr>
              <w:fldChar w:fldCharType="separate"/>
            </w:r>
            <w:r>
              <w:rPr>
                <w:noProof/>
                <w:webHidden/>
              </w:rPr>
              <w:t>12</w:t>
            </w:r>
            <w:r>
              <w:rPr>
                <w:noProof/>
                <w:webHidden/>
              </w:rPr>
              <w:fldChar w:fldCharType="end"/>
            </w:r>
          </w:hyperlink>
        </w:p>
        <w:p w14:paraId="3BB1B918" w14:textId="77777777" w:rsidR="008F3B8D" w:rsidRDefault="008F3B8D">
          <w:pPr>
            <w:pStyle w:val="TM2"/>
            <w:rPr>
              <w:noProof/>
            </w:rPr>
          </w:pPr>
          <w:hyperlink w:anchor="_Toc182401708" w:history="1">
            <w:r w:rsidRPr="000E56B5">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_Toc182401708 \h </w:instrText>
            </w:r>
            <w:r>
              <w:rPr>
                <w:noProof/>
                <w:webHidden/>
              </w:rPr>
            </w:r>
            <w:r>
              <w:rPr>
                <w:noProof/>
                <w:webHidden/>
              </w:rPr>
              <w:fldChar w:fldCharType="separate"/>
            </w:r>
            <w:r>
              <w:rPr>
                <w:noProof/>
                <w:webHidden/>
              </w:rPr>
              <w:t>12</w:t>
            </w:r>
            <w:r>
              <w:rPr>
                <w:noProof/>
                <w:webHidden/>
              </w:rPr>
              <w:fldChar w:fldCharType="end"/>
            </w:r>
          </w:hyperlink>
        </w:p>
        <w:p w14:paraId="2C1695F3" w14:textId="77777777" w:rsidR="008F3B8D" w:rsidRDefault="008F3B8D">
          <w:pPr>
            <w:pStyle w:val="TM1"/>
            <w:tabs>
              <w:tab w:val="left" w:pos="1540"/>
              <w:tab w:val="right" w:leader="dot" w:pos="9329"/>
            </w:tabs>
            <w:rPr>
              <w:rFonts w:asciiTheme="minorHAnsi" w:eastAsiaTheme="minorEastAsia" w:hAnsiTheme="minorHAnsi" w:cstheme="minorBidi"/>
              <w:noProof/>
              <w:sz w:val="22"/>
              <w:szCs w:val="22"/>
            </w:rPr>
          </w:pPr>
          <w:hyperlink w:anchor="_Toc182401709" w:history="1">
            <w:r w:rsidRPr="000E56B5">
              <w:rPr>
                <w:rStyle w:val="Lienhypertexte"/>
                <w:rFonts w:cstheme="minorHAnsi"/>
                <w:b/>
                <w:caps/>
                <w:noProof/>
              </w:rPr>
              <w:t>ARTICLE 8 :</w:t>
            </w:r>
            <w:r>
              <w:rPr>
                <w:rFonts w:asciiTheme="minorHAnsi" w:eastAsiaTheme="minorEastAsia" w:hAnsiTheme="minorHAnsi" w:cstheme="minorBidi"/>
                <w:noProof/>
                <w:sz w:val="22"/>
                <w:szCs w:val="22"/>
              </w:rPr>
              <w:tab/>
            </w:r>
            <w:r w:rsidRPr="000E56B5">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_Toc182401709 \h </w:instrText>
            </w:r>
            <w:r>
              <w:rPr>
                <w:noProof/>
                <w:webHidden/>
              </w:rPr>
            </w:r>
            <w:r>
              <w:rPr>
                <w:noProof/>
                <w:webHidden/>
              </w:rPr>
              <w:fldChar w:fldCharType="separate"/>
            </w:r>
            <w:r>
              <w:rPr>
                <w:noProof/>
                <w:webHidden/>
              </w:rPr>
              <w:t>12</w:t>
            </w:r>
            <w:r>
              <w:rPr>
                <w:noProof/>
                <w:webHidden/>
              </w:rPr>
              <w:fldChar w:fldCharType="end"/>
            </w:r>
          </w:hyperlink>
        </w:p>
        <w:p w14:paraId="79836902" w14:textId="77777777" w:rsidR="008F3B8D" w:rsidRDefault="008F3B8D">
          <w:pPr>
            <w:pStyle w:val="TM1"/>
            <w:tabs>
              <w:tab w:val="left" w:pos="1540"/>
              <w:tab w:val="right" w:leader="dot" w:pos="9329"/>
            </w:tabs>
            <w:rPr>
              <w:rFonts w:asciiTheme="minorHAnsi" w:eastAsiaTheme="minorEastAsia" w:hAnsiTheme="minorHAnsi" w:cstheme="minorBidi"/>
              <w:noProof/>
              <w:sz w:val="22"/>
              <w:szCs w:val="22"/>
            </w:rPr>
          </w:pPr>
          <w:hyperlink w:anchor="_Toc182401710" w:history="1">
            <w:r w:rsidRPr="000E56B5">
              <w:rPr>
                <w:rStyle w:val="Lienhypertexte"/>
                <w:rFonts w:cstheme="minorHAnsi"/>
                <w:b/>
                <w:caps/>
                <w:noProof/>
              </w:rPr>
              <w:t>ARTICLE 9 :</w:t>
            </w:r>
            <w:r>
              <w:rPr>
                <w:rFonts w:asciiTheme="minorHAnsi" w:eastAsiaTheme="minorEastAsia" w:hAnsiTheme="minorHAnsi" w:cstheme="minorBidi"/>
                <w:noProof/>
                <w:sz w:val="22"/>
                <w:szCs w:val="22"/>
              </w:rPr>
              <w:tab/>
            </w:r>
            <w:r w:rsidRPr="000E56B5">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_Toc182401710 \h </w:instrText>
            </w:r>
            <w:r>
              <w:rPr>
                <w:noProof/>
                <w:webHidden/>
              </w:rPr>
            </w:r>
            <w:r>
              <w:rPr>
                <w:noProof/>
                <w:webHidden/>
              </w:rPr>
              <w:fldChar w:fldCharType="separate"/>
            </w:r>
            <w:r>
              <w:rPr>
                <w:noProof/>
                <w:webHidden/>
              </w:rPr>
              <w:t>13</w:t>
            </w:r>
            <w:r>
              <w:rPr>
                <w:noProof/>
                <w:webHidden/>
              </w:rPr>
              <w:fldChar w:fldCharType="end"/>
            </w:r>
          </w:hyperlink>
        </w:p>
        <w:p w14:paraId="41607AD8" w14:textId="77777777" w:rsidR="00274FA6" w:rsidRDefault="005D65DC">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2D5599E5" w14:textId="77777777" w:rsidR="00274FA6" w:rsidRDefault="00274FA6">
      <w:pPr>
        <w:widowControl w:val="0"/>
        <w:jc w:val="right"/>
        <w:rPr>
          <w:rFonts w:asciiTheme="minorHAnsi" w:hAnsiTheme="minorHAnsi" w:cstheme="minorHAnsi"/>
          <w:b/>
          <w:sz w:val="22"/>
          <w:szCs w:val="22"/>
        </w:rPr>
        <w:sectPr w:rsidR="00274FA6">
          <w:headerReference w:type="even" r:id="rId8"/>
          <w:headerReference w:type="default" r:id="rId9"/>
          <w:footerReference w:type="even" r:id="rId10"/>
          <w:footerReference w:type="default" r:id="rId11"/>
          <w:headerReference w:type="first" r:id="rId12"/>
          <w:footerReference w:type="first" r:id="rId13"/>
          <w:pgSz w:w="11906" w:h="16838"/>
          <w:pgMar w:top="902" w:right="1416" w:bottom="1616" w:left="1151" w:header="431" w:footer="567" w:gutter="0"/>
          <w:cols w:space="708"/>
          <w:titlePg/>
        </w:sectPr>
      </w:pPr>
    </w:p>
    <w:p w14:paraId="47FDAF79" w14:textId="77777777" w:rsidR="00274FA6" w:rsidRDefault="005D65D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82401660"/>
      <w:r>
        <w:rPr>
          <w:rFonts w:asciiTheme="minorHAnsi" w:hAnsiTheme="minorHAnsi" w:cstheme="minorHAnsi"/>
          <w:b/>
          <w:caps/>
          <w:sz w:val="28"/>
          <w:szCs w:val="22"/>
          <w:u w:val="single"/>
        </w:rPr>
        <w:lastRenderedPageBreak/>
        <w:t>Objet et étendue de la consultation</w:t>
      </w:r>
      <w:bookmarkEnd w:id="2"/>
    </w:p>
    <w:p w14:paraId="6A418128"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82401661"/>
      <w:r w:rsidRPr="007A308D">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6E04D151" w14:textId="579CB23A" w:rsidR="00274FA6" w:rsidRPr="007A308D" w:rsidRDefault="005D65DC">
      <w:pPr>
        <w:pStyle w:val="u"/>
        <w:spacing w:before="120"/>
        <w:ind w:left="0"/>
        <w:rPr>
          <w:rFonts w:asciiTheme="minorHAnsi" w:hAnsiTheme="minorHAnsi" w:cstheme="minorHAnsi"/>
          <w:szCs w:val="22"/>
        </w:rPr>
      </w:pPr>
      <w:r w:rsidRPr="007A308D">
        <w:rPr>
          <w:rFonts w:asciiTheme="minorHAnsi" w:hAnsiTheme="minorHAnsi" w:cstheme="minorHAnsi"/>
          <w:szCs w:val="22"/>
        </w:rPr>
        <w:t>La consultation porte sur la passation d’un contrat de service ayant pour objet « </w:t>
      </w:r>
      <w:r w:rsidR="00A602AA">
        <w:rPr>
          <w:rFonts w:asciiTheme="minorHAnsi" w:hAnsiTheme="minorHAnsi" w:cstheme="minorHAnsi"/>
          <w:i/>
          <w:szCs w:val="22"/>
        </w:rPr>
        <w:t>Appui à la structuration d’un programme de start-ups d’Etat au Sénégal</w:t>
      </w:r>
      <w:r w:rsidRPr="007A308D">
        <w:rPr>
          <w:rFonts w:asciiTheme="minorHAnsi" w:hAnsiTheme="minorHAnsi" w:cstheme="minorHAnsi"/>
          <w:i/>
          <w:szCs w:val="22"/>
        </w:rPr>
        <w:t xml:space="preserve"> </w:t>
      </w:r>
      <w:r w:rsidRPr="007A308D">
        <w:rPr>
          <w:rFonts w:asciiTheme="minorHAnsi" w:hAnsiTheme="minorHAnsi" w:cstheme="minorHAnsi"/>
          <w:szCs w:val="22"/>
        </w:rPr>
        <w:t>».</w:t>
      </w:r>
    </w:p>
    <w:p w14:paraId="49DEFEF2" w14:textId="268A5BDC" w:rsidR="00274FA6" w:rsidRDefault="005D65DC">
      <w:pPr>
        <w:spacing w:before="120" w:line="240" w:lineRule="auto"/>
        <w:jc w:val="both"/>
        <w:rPr>
          <w:rFonts w:asciiTheme="minorHAnsi" w:hAnsiTheme="minorHAnsi" w:cstheme="minorHAnsi"/>
          <w:sz w:val="22"/>
          <w:szCs w:val="22"/>
        </w:rPr>
      </w:pPr>
      <w:r w:rsidRPr="007A308D">
        <w:rPr>
          <w:rFonts w:asciiTheme="minorHAnsi" w:hAnsiTheme="minorHAnsi" w:cstheme="minorHAnsi"/>
          <w:sz w:val="22"/>
          <w:szCs w:val="22"/>
        </w:rPr>
        <w:t>L’étendue des besoins à couvrir sont décrits dans le Cahier de charges.</w:t>
      </w:r>
      <w:r w:rsidR="003B6A00">
        <w:rPr>
          <w:rFonts w:asciiTheme="minorHAnsi" w:hAnsiTheme="minorHAnsi" w:cstheme="minorHAnsi"/>
          <w:sz w:val="22"/>
          <w:szCs w:val="22"/>
        </w:rPr>
        <w:t xml:space="preserve"> </w:t>
      </w:r>
    </w:p>
    <w:p w14:paraId="11ABACC9" w14:textId="47F46FAE" w:rsidR="003B6A00" w:rsidRPr="007A308D" w:rsidRDefault="003B6A00">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La charge de travail pour cette mission est estimée entre </w:t>
      </w:r>
      <w:r w:rsidRPr="003B6A00">
        <w:rPr>
          <w:rFonts w:asciiTheme="minorHAnsi" w:hAnsiTheme="minorHAnsi" w:cstheme="minorHAnsi"/>
          <w:b/>
          <w:bCs/>
          <w:sz w:val="22"/>
          <w:szCs w:val="22"/>
        </w:rPr>
        <w:t>50 et 60 jours/h.</w:t>
      </w:r>
      <w:r>
        <w:rPr>
          <w:rFonts w:asciiTheme="minorHAnsi" w:hAnsiTheme="minorHAnsi" w:cstheme="minorHAnsi"/>
          <w:sz w:val="22"/>
          <w:szCs w:val="22"/>
        </w:rPr>
        <w:t xml:space="preserve"> </w:t>
      </w:r>
    </w:p>
    <w:p w14:paraId="0AE760C2"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12" w:name="_Toc182401662"/>
      <w:r w:rsidRPr="007A308D">
        <w:rPr>
          <w:rFonts w:asciiTheme="minorHAnsi" w:hAnsiTheme="minorHAnsi" w:cstheme="minorHAnsi"/>
          <w:sz w:val="22"/>
          <w:szCs w:val="22"/>
          <w:u w:val="single"/>
        </w:rPr>
        <w:t>Etendue de la consultation</w:t>
      </w:r>
      <w:bookmarkEnd w:id="12"/>
    </w:p>
    <w:p w14:paraId="6977B9F5" w14:textId="77777777" w:rsidR="00274FA6" w:rsidRPr="007A308D" w:rsidRDefault="005D65DC">
      <w:pPr>
        <w:pStyle w:val="u"/>
        <w:spacing w:before="120"/>
        <w:ind w:left="0"/>
        <w:rPr>
          <w:rFonts w:asciiTheme="minorHAnsi" w:hAnsiTheme="minorHAnsi" w:cstheme="minorHAnsi"/>
          <w:szCs w:val="22"/>
        </w:rPr>
      </w:pPr>
      <w:r w:rsidRPr="007A308D">
        <w:rPr>
          <w:rFonts w:asciiTheme="minorHAnsi" w:hAnsiTheme="minorHAnsi" w:cstheme="minorHAnsi"/>
          <w:szCs w:val="22"/>
        </w:rPr>
        <w:t>Le présent contrat est soumis au Code de la commande publique (CCP)</w:t>
      </w:r>
      <w:r w:rsidRPr="007A308D">
        <w:rPr>
          <w:rFonts w:asciiTheme="minorHAnsi" w:hAnsiTheme="minorHAnsi" w:cstheme="minorHAnsi"/>
        </w:rPr>
        <w:t xml:space="preserve"> </w:t>
      </w:r>
      <w:r w:rsidRPr="007A308D">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125D0C9" w14:textId="77777777" w:rsidR="007A308D" w:rsidRPr="007A308D" w:rsidRDefault="005D65DC" w:rsidP="007A308D">
      <w:pPr>
        <w:pStyle w:val="u"/>
        <w:spacing w:before="120"/>
        <w:ind w:left="0"/>
        <w:rPr>
          <w:rFonts w:ascii="Calibri" w:hAnsi="Calibri" w:cs="Calibri"/>
          <w:szCs w:val="22"/>
        </w:rPr>
      </w:pPr>
      <w:r w:rsidRPr="007A308D">
        <w:rPr>
          <w:rFonts w:asciiTheme="minorHAnsi" w:hAnsiTheme="minorHAnsi" w:cstheme="minorHAnsi"/>
          <w:szCs w:val="22"/>
        </w:rPr>
        <w:t xml:space="preserve">Il est passé par soit : </w:t>
      </w:r>
      <w:r w:rsidR="007A308D" w:rsidRPr="007A308D">
        <w:rPr>
          <w:rFonts w:ascii="Calibri" w:hAnsi="Calibri" w:cs="Calibri"/>
          <w:szCs w:val="22"/>
        </w:rPr>
        <w:t>procédure adaptée en application des articles L. 2123-1 et R. 2123-1 au R. 2123-7 du CCP]</w:t>
      </w:r>
    </w:p>
    <w:p w14:paraId="12C76E43" w14:textId="77777777" w:rsidR="00DF7A9E" w:rsidRPr="00D526B1" w:rsidRDefault="00DF7A9E">
      <w:pPr>
        <w:pStyle w:val="u"/>
        <w:spacing w:before="120"/>
        <w:ind w:left="0"/>
        <w:rPr>
          <w:rFonts w:asciiTheme="minorHAnsi" w:hAnsiTheme="minorHAnsi" w:cstheme="minorHAnsi"/>
          <w:b/>
          <w:color w:val="C00000"/>
          <w:szCs w:val="22"/>
        </w:rPr>
      </w:pPr>
    </w:p>
    <w:p w14:paraId="07DDBF82"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13" w:name="_Toc182401663"/>
      <w:r w:rsidRPr="007A308D">
        <w:rPr>
          <w:rFonts w:asciiTheme="minorHAnsi" w:hAnsiTheme="minorHAnsi" w:cstheme="minorHAnsi"/>
          <w:sz w:val="22"/>
          <w:szCs w:val="22"/>
          <w:u w:val="single"/>
        </w:rPr>
        <w:t>Calendrier prévisionnel de la consultation</w:t>
      </w:r>
      <w:bookmarkEnd w:id="13"/>
      <w:r w:rsidRPr="007A308D">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274FA6" w:rsidRPr="007A308D" w14:paraId="35C0E651" w14:textId="77777777">
        <w:tc>
          <w:tcPr>
            <w:tcW w:w="1696" w:type="dxa"/>
            <w:tcBorders>
              <w:top w:val="single" w:sz="4" w:space="0" w:color="auto"/>
              <w:left w:val="single" w:sz="4" w:space="0" w:color="auto"/>
              <w:bottom w:val="single" w:sz="4" w:space="0" w:color="auto"/>
              <w:right w:val="single" w:sz="4" w:space="0" w:color="auto"/>
            </w:tcBorders>
          </w:tcPr>
          <w:p w14:paraId="6108966C" w14:textId="77777777" w:rsidR="00274FA6" w:rsidRPr="007A308D" w:rsidRDefault="005D65DC">
            <w:pPr>
              <w:spacing w:line="240" w:lineRule="auto"/>
              <w:jc w:val="center"/>
              <w:rPr>
                <w:rFonts w:asciiTheme="minorHAnsi" w:hAnsiTheme="minorHAnsi" w:cstheme="minorHAnsi"/>
                <w:b/>
                <w:sz w:val="22"/>
                <w:szCs w:val="22"/>
              </w:rPr>
            </w:pPr>
            <w:r w:rsidRPr="007A308D">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tcPr>
          <w:p w14:paraId="217F8FEB" w14:textId="77777777" w:rsidR="00274FA6" w:rsidRPr="007A308D" w:rsidRDefault="005D65DC">
            <w:pPr>
              <w:spacing w:line="240" w:lineRule="auto"/>
              <w:jc w:val="both"/>
              <w:rPr>
                <w:rFonts w:asciiTheme="minorHAnsi" w:hAnsiTheme="minorHAnsi" w:cstheme="minorHAnsi"/>
                <w:b/>
                <w:sz w:val="22"/>
                <w:szCs w:val="22"/>
              </w:rPr>
            </w:pPr>
            <w:r w:rsidRPr="007A308D">
              <w:rPr>
                <w:rFonts w:asciiTheme="minorHAnsi" w:hAnsiTheme="minorHAnsi" w:cstheme="minorHAnsi"/>
                <w:b/>
                <w:sz w:val="22"/>
                <w:szCs w:val="22"/>
              </w:rPr>
              <w:t>Etape</w:t>
            </w:r>
          </w:p>
        </w:tc>
      </w:tr>
      <w:tr w:rsidR="00274FA6" w:rsidRPr="007A308D" w14:paraId="0ACD7FC1" w14:textId="77777777">
        <w:tc>
          <w:tcPr>
            <w:tcW w:w="1696" w:type="dxa"/>
            <w:tcBorders>
              <w:top w:val="single" w:sz="4" w:space="0" w:color="auto"/>
              <w:left w:val="single" w:sz="4" w:space="0" w:color="auto"/>
              <w:bottom w:val="single" w:sz="4" w:space="0" w:color="auto"/>
              <w:right w:val="single" w:sz="4" w:space="0" w:color="auto"/>
            </w:tcBorders>
          </w:tcPr>
          <w:p w14:paraId="445070E4" w14:textId="00F5D313" w:rsidR="00274FA6" w:rsidRPr="007A308D" w:rsidRDefault="00151510">
            <w:pPr>
              <w:spacing w:line="240" w:lineRule="auto"/>
              <w:jc w:val="center"/>
              <w:rPr>
                <w:rFonts w:asciiTheme="minorHAnsi" w:hAnsiTheme="minorHAnsi" w:cstheme="minorHAnsi"/>
                <w:sz w:val="22"/>
                <w:szCs w:val="22"/>
              </w:rPr>
            </w:pPr>
            <w:r>
              <w:rPr>
                <w:rFonts w:asciiTheme="minorHAnsi" w:hAnsiTheme="minorHAnsi" w:cstheme="minorHAnsi"/>
                <w:sz w:val="22"/>
                <w:szCs w:val="22"/>
              </w:rPr>
              <w:t>31</w:t>
            </w:r>
            <w:r w:rsidR="005D65DC" w:rsidRPr="007A308D">
              <w:rPr>
                <w:rFonts w:asciiTheme="minorHAnsi" w:hAnsiTheme="minorHAnsi" w:cstheme="minorHAnsi"/>
                <w:sz w:val="22"/>
                <w:szCs w:val="22"/>
              </w:rPr>
              <w:t>/</w:t>
            </w:r>
            <w:r w:rsidR="00A602AA">
              <w:rPr>
                <w:rFonts w:asciiTheme="minorHAnsi" w:hAnsiTheme="minorHAnsi" w:cstheme="minorHAnsi"/>
                <w:sz w:val="22"/>
                <w:szCs w:val="22"/>
              </w:rPr>
              <w:t>07</w:t>
            </w:r>
          </w:p>
        </w:tc>
        <w:tc>
          <w:tcPr>
            <w:tcW w:w="6237" w:type="dxa"/>
            <w:tcBorders>
              <w:top w:val="single" w:sz="4" w:space="0" w:color="auto"/>
              <w:left w:val="single" w:sz="4" w:space="0" w:color="auto"/>
              <w:bottom w:val="single" w:sz="4" w:space="0" w:color="auto"/>
              <w:right w:val="single" w:sz="4" w:space="0" w:color="auto"/>
            </w:tcBorders>
          </w:tcPr>
          <w:p w14:paraId="5D07AEE5" w14:textId="77777777" w:rsidR="00274FA6" w:rsidRPr="007A308D" w:rsidRDefault="005D65DC">
            <w:pPr>
              <w:spacing w:line="240" w:lineRule="auto"/>
              <w:jc w:val="both"/>
              <w:rPr>
                <w:rFonts w:asciiTheme="minorHAnsi" w:hAnsiTheme="minorHAnsi" w:cstheme="minorHAnsi"/>
                <w:sz w:val="22"/>
                <w:szCs w:val="22"/>
              </w:rPr>
            </w:pPr>
            <w:r w:rsidRPr="007A308D">
              <w:rPr>
                <w:rFonts w:asciiTheme="minorHAnsi" w:hAnsiTheme="minorHAnsi" w:cstheme="minorHAnsi"/>
                <w:sz w:val="22"/>
                <w:szCs w:val="22"/>
              </w:rPr>
              <w:t>Date limite de réception des offres</w:t>
            </w:r>
          </w:p>
        </w:tc>
      </w:tr>
      <w:tr w:rsidR="00274FA6" w:rsidRPr="007A308D" w14:paraId="21CED3E5" w14:textId="77777777">
        <w:tc>
          <w:tcPr>
            <w:tcW w:w="1696" w:type="dxa"/>
            <w:tcBorders>
              <w:top w:val="single" w:sz="4" w:space="0" w:color="auto"/>
              <w:left w:val="single" w:sz="4" w:space="0" w:color="auto"/>
              <w:bottom w:val="single" w:sz="4" w:space="0" w:color="auto"/>
              <w:right w:val="single" w:sz="4" w:space="0" w:color="auto"/>
            </w:tcBorders>
          </w:tcPr>
          <w:p w14:paraId="08AACC8F" w14:textId="6B4339A2" w:rsidR="00274FA6" w:rsidRPr="007A308D" w:rsidRDefault="0046120C">
            <w:pPr>
              <w:spacing w:line="240" w:lineRule="auto"/>
              <w:jc w:val="center"/>
              <w:rPr>
                <w:rFonts w:asciiTheme="minorHAnsi" w:hAnsiTheme="minorHAnsi" w:cstheme="minorHAnsi"/>
                <w:sz w:val="22"/>
                <w:szCs w:val="22"/>
              </w:rPr>
            </w:pPr>
            <w:r>
              <w:rPr>
                <w:rFonts w:asciiTheme="minorHAnsi" w:hAnsiTheme="minorHAnsi" w:cstheme="minorHAnsi"/>
                <w:sz w:val="22"/>
                <w:szCs w:val="22"/>
              </w:rPr>
              <w:t>07</w:t>
            </w:r>
            <w:r w:rsidR="008F3B8D">
              <w:rPr>
                <w:rFonts w:asciiTheme="minorHAnsi" w:hAnsiTheme="minorHAnsi" w:cstheme="minorHAnsi"/>
                <w:sz w:val="22"/>
                <w:szCs w:val="22"/>
              </w:rPr>
              <w:t>/</w:t>
            </w:r>
            <w:r w:rsidR="00A602AA">
              <w:rPr>
                <w:rFonts w:asciiTheme="minorHAnsi" w:hAnsiTheme="minorHAnsi" w:cstheme="minorHAnsi"/>
                <w:sz w:val="22"/>
                <w:szCs w:val="22"/>
              </w:rPr>
              <w:t>0</w:t>
            </w:r>
            <w:r w:rsidR="00151510">
              <w:rPr>
                <w:rFonts w:asciiTheme="minorHAnsi" w:hAnsiTheme="minorHAnsi" w:cstheme="minorHAnsi"/>
                <w:sz w:val="22"/>
                <w:szCs w:val="22"/>
              </w:rPr>
              <w:t>8</w:t>
            </w:r>
          </w:p>
        </w:tc>
        <w:tc>
          <w:tcPr>
            <w:tcW w:w="6237" w:type="dxa"/>
            <w:tcBorders>
              <w:top w:val="single" w:sz="4" w:space="0" w:color="auto"/>
              <w:left w:val="single" w:sz="4" w:space="0" w:color="auto"/>
              <w:bottom w:val="single" w:sz="4" w:space="0" w:color="auto"/>
              <w:right w:val="single" w:sz="4" w:space="0" w:color="auto"/>
            </w:tcBorders>
          </w:tcPr>
          <w:p w14:paraId="1B763B54" w14:textId="77777777" w:rsidR="00274FA6" w:rsidRPr="007A308D" w:rsidRDefault="005D65DC">
            <w:pPr>
              <w:spacing w:line="240" w:lineRule="auto"/>
              <w:jc w:val="both"/>
              <w:rPr>
                <w:rFonts w:asciiTheme="minorHAnsi" w:hAnsiTheme="minorHAnsi" w:cstheme="minorHAnsi"/>
                <w:sz w:val="22"/>
                <w:szCs w:val="22"/>
              </w:rPr>
            </w:pPr>
            <w:r w:rsidRPr="007A308D">
              <w:rPr>
                <w:rFonts w:asciiTheme="minorHAnsi" w:hAnsiTheme="minorHAnsi" w:cstheme="minorHAnsi"/>
                <w:sz w:val="22"/>
                <w:szCs w:val="22"/>
              </w:rPr>
              <w:t>Audition / Négociation des offres et demandes d’offres optimisées</w:t>
            </w:r>
          </w:p>
        </w:tc>
      </w:tr>
      <w:tr w:rsidR="00274FA6" w:rsidRPr="007A308D" w14:paraId="011BC15C" w14:textId="77777777">
        <w:tc>
          <w:tcPr>
            <w:tcW w:w="1696" w:type="dxa"/>
            <w:tcBorders>
              <w:top w:val="single" w:sz="4" w:space="0" w:color="auto"/>
              <w:left w:val="single" w:sz="4" w:space="0" w:color="auto"/>
              <w:bottom w:val="single" w:sz="4" w:space="0" w:color="auto"/>
              <w:right w:val="single" w:sz="4" w:space="0" w:color="auto"/>
            </w:tcBorders>
          </w:tcPr>
          <w:p w14:paraId="16A3AB85" w14:textId="14455F2B" w:rsidR="00274FA6" w:rsidRPr="007A308D" w:rsidRDefault="0046120C">
            <w:pPr>
              <w:spacing w:line="240" w:lineRule="auto"/>
              <w:jc w:val="center"/>
              <w:rPr>
                <w:rFonts w:asciiTheme="minorHAnsi" w:hAnsiTheme="minorHAnsi" w:cstheme="minorHAnsi"/>
                <w:sz w:val="22"/>
                <w:szCs w:val="22"/>
              </w:rPr>
            </w:pPr>
            <w:r>
              <w:rPr>
                <w:rFonts w:asciiTheme="minorHAnsi" w:hAnsiTheme="minorHAnsi" w:cstheme="minorHAnsi"/>
                <w:sz w:val="22"/>
                <w:szCs w:val="22"/>
              </w:rPr>
              <w:t>17</w:t>
            </w:r>
            <w:r w:rsidR="005D65DC" w:rsidRPr="007A308D">
              <w:rPr>
                <w:rFonts w:asciiTheme="minorHAnsi" w:hAnsiTheme="minorHAnsi" w:cstheme="minorHAnsi"/>
                <w:sz w:val="22"/>
                <w:szCs w:val="22"/>
              </w:rPr>
              <w:t>/</w:t>
            </w:r>
            <w:r w:rsidR="00A602AA">
              <w:rPr>
                <w:rFonts w:asciiTheme="minorHAnsi" w:hAnsiTheme="minorHAnsi" w:cstheme="minorHAnsi"/>
                <w:sz w:val="22"/>
                <w:szCs w:val="22"/>
              </w:rPr>
              <w:t>0</w:t>
            </w:r>
            <w:r>
              <w:rPr>
                <w:rFonts w:asciiTheme="minorHAnsi" w:hAnsiTheme="minorHAnsi" w:cstheme="minorHAnsi"/>
                <w:sz w:val="22"/>
                <w:szCs w:val="22"/>
              </w:rPr>
              <w:t>8</w:t>
            </w:r>
          </w:p>
        </w:tc>
        <w:tc>
          <w:tcPr>
            <w:tcW w:w="6237" w:type="dxa"/>
            <w:tcBorders>
              <w:top w:val="single" w:sz="4" w:space="0" w:color="auto"/>
              <w:left w:val="single" w:sz="4" w:space="0" w:color="auto"/>
              <w:bottom w:val="single" w:sz="4" w:space="0" w:color="auto"/>
              <w:right w:val="single" w:sz="4" w:space="0" w:color="auto"/>
            </w:tcBorders>
          </w:tcPr>
          <w:p w14:paraId="1FF7D10E" w14:textId="77777777" w:rsidR="00274FA6" w:rsidRPr="007A308D" w:rsidRDefault="005D65DC">
            <w:pPr>
              <w:spacing w:line="240" w:lineRule="auto"/>
              <w:jc w:val="both"/>
              <w:rPr>
                <w:rFonts w:asciiTheme="minorHAnsi" w:hAnsiTheme="minorHAnsi" w:cstheme="minorHAnsi"/>
                <w:sz w:val="22"/>
                <w:szCs w:val="22"/>
              </w:rPr>
            </w:pPr>
            <w:r w:rsidRPr="007A308D">
              <w:rPr>
                <w:rFonts w:asciiTheme="minorHAnsi" w:hAnsiTheme="minorHAnsi" w:cstheme="minorHAnsi"/>
                <w:sz w:val="22"/>
                <w:szCs w:val="22"/>
              </w:rPr>
              <w:t>Date limite de réception des offres optimisées</w:t>
            </w:r>
          </w:p>
        </w:tc>
      </w:tr>
      <w:tr w:rsidR="00274FA6" w:rsidRPr="007A308D" w14:paraId="0D60FC01" w14:textId="77777777">
        <w:tc>
          <w:tcPr>
            <w:tcW w:w="1696" w:type="dxa"/>
            <w:tcBorders>
              <w:top w:val="single" w:sz="4" w:space="0" w:color="auto"/>
              <w:left w:val="single" w:sz="4" w:space="0" w:color="auto"/>
              <w:bottom w:val="single" w:sz="4" w:space="0" w:color="auto"/>
              <w:right w:val="single" w:sz="4" w:space="0" w:color="auto"/>
            </w:tcBorders>
          </w:tcPr>
          <w:p w14:paraId="20D58D89" w14:textId="52294A7C" w:rsidR="00274FA6" w:rsidRPr="007A308D" w:rsidRDefault="0046120C">
            <w:pPr>
              <w:spacing w:line="240" w:lineRule="auto"/>
              <w:jc w:val="center"/>
              <w:rPr>
                <w:rFonts w:asciiTheme="minorHAnsi" w:hAnsiTheme="minorHAnsi" w:cstheme="minorHAnsi"/>
                <w:sz w:val="22"/>
                <w:szCs w:val="22"/>
              </w:rPr>
            </w:pPr>
            <w:r>
              <w:rPr>
                <w:rFonts w:asciiTheme="minorHAnsi" w:hAnsiTheme="minorHAnsi" w:cstheme="minorHAnsi"/>
                <w:sz w:val="22"/>
                <w:szCs w:val="22"/>
              </w:rPr>
              <w:t>24</w:t>
            </w:r>
            <w:r w:rsidR="005D65DC" w:rsidRPr="007A308D">
              <w:rPr>
                <w:rFonts w:asciiTheme="minorHAnsi" w:hAnsiTheme="minorHAnsi" w:cstheme="minorHAnsi"/>
                <w:sz w:val="22"/>
                <w:szCs w:val="22"/>
              </w:rPr>
              <w:t>/</w:t>
            </w:r>
            <w:r w:rsidR="00A602AA">
              <w:rPr>
                <w:rFonts w:asciiTheme="minorHAnsi" w:hAnsiTheme="minorHAnsi" w:cstheme="minorHAnsi"/>
                <w:sz w:val="22"/>
                <w:szCs w:val="22"/>
              </w:rPr>
              <w:t>08</w:t>
            </w:r>
          </w:p>
        </w:tc>
        <w:tc>
          <w:tcPr>
            <w:tcW w:w="6237" w:type="dxa"/>
            <w:tcBorders>
              <w:top w:val="single" w:sz="4" w:space="0" w:color="auto"/>
              <w:left w:val="single" w:sz="4" w:space="0" w:color="auto"/>
              <w:bottom w:val="single" w:sz="4" w:space="0" w:color="auto"/>
              <w:right w:val="single" w:sz="4" w:space="0" w:color="auto"/>
            </w:tcBorders>
          </w:tcPr>
          <w:p w14:paraId="3BA39391" w14:textId="77777777" w:rsidR="00274FA6" w:rsidRPr="007A308D" w:rsidRDefault="005D65DC">
            <w:pPr>
              <w:spacing w:line="240" w:lineRule="auto"/>
              <w:rPr>
                <w:rFonts w:asciiTheme="minorHAnsi" w:hAnsiTheme="minorHAnsi" w:cstheme="minorHAnsi"/>
                <w:sz w:val="22"/>
                <w:szCs w:val="22"/>
              </w:rPr>
            </w:pPr>
            <w:r w:rsidRPr="007A308D">
              <w:rPr>
                <w:rFonts w:asciiTheme="minorHAnsi" w:hAnsiTheme="minorHAnsi" w:cstheme="minorHAnsi"/>
                <w:sz w:val="22"/>
                <w:szCs w:val="22"/>
              </w:rPr>
              <w:t>Envoi des courriers de rejet aux candidats non retenus</w:t>
            </w:r>
          </w:p>
        </w:tc>
      </w:tr>
      <w:tr w:rsidR="00274FA6" w14:paraId="79AA198C" w14:textId="77777777">
        <w:tc>
          <w:tcPr>
            <w:tcW w:w="1696" w:type="dxa"/>
            <w:tcBorders>
              <w:top w:val="single" w:sz="4" w:space="0" w:color="auto"/>
              <w:left w:val="single" w:sz="4" w:space="0" w:color="auto"/>
              <w:bottom w:val="single" w:sz="4" w:space="0" w:color="auto"/>
              <w:right w:val="single" w:sz="4" w:space="0" w:color="auto"/>
            </w:tcBorders>
          </w:tcPr>
          <w:p w14:paraId="5CB077BF" w14:textId="7CAFA44A" w:rsidR="00274FA6" w:rsidRPr="007A308D" w:rsidRDefault="0046120C">
            <w:pPr>
              <w:spacing w:line="240" w:lineRule="auto"/>
              <w:jc w:val="center"/>
              <w:rPr>
                <w:rFonts w:asciiTheme="minorHAnsi" w:hAnsiTheme="minorHAnsi" w:cstheme="minorHAnsi"/>
                <w:sz w:val="22"/>
                <w:szCs w:val="22"/>
              </w:rPr>
            </w:pPr>
            <w:r>
              <w:rPr>
                <w:rFonts w:asciiTheme="minorHAnsi" w:hAnsiTheme="minorHAnsi" w:cstheme="minorHAnsi"/>
                <w:sz w:val="22"/>
                <w:szCs w:val="22"/>
              </w:rPr>
              <w:t>27</w:t>
            </w:r>
            <w:r w:rsidR="005D65DC" w:rsidRPr="007A308D">
              <w:rPr>
                <w:rFonts w:asciiTheme="minorHAnsi" w:hAnsiTheme="minorHAnsi" w:cstheme="minorHAnsi"/>
                <w:sz w:val="22"/>
                <w:szCs w:val="22"/>
              </w:rPr>
              <w:t>/</w:t>
            </w:r>
            <w:r>
              <w:rPr>
                <w:rFonts w:asciiTheme="minorHAnsi" w:hAnsiTheme="minorHAnsi" w:cstheme="minorHAnsi"/>
                <w:sz w:val="22"/>
                <w:szCs w:val="22"/>
              </w:rPr>
              <w:t>08</w:t>
            </w:r>
          </w:p>
        </w:tc>
        <w:tc>
          <w:tcPr>
            <w:tcW w:w="6237" w:type="dxa"/>
            <w:tcBorders>
              <w:top w:val="single" w:sz="4" w:space="0" w:color="auto"/>
              <w:left w:val="single" w:sz="4" w:space="0" w:color="auto"/>
              <w:bottom w:val="single" w:sz="4" w:space="0" w:color="auto"/>
              <w:right w:val="single" w:sz="4" w:space="0" w:color="auto"/>
            </w:tcBorders>
          </w:tcPr>
          <w:p w14:paraId="78EEBBDE" w14:textId="77777777" w:rsidR="00274FA6" w:rsidRPr="007A308D" w:rsidRDefault="005D65DC">
            <w:pPr>
              <w:spacing w:line="240" w:lineRule="auto"/>
              <w:jc w:val="both"/>
              <w:rPr>
                <w:rFonts w:asciiTheme="minorHAnsi" w:hAnsiTheme="minorHAnsi" w:cstheme="minorHAnsi"/>
                <w:sz w:val="22"/>
                <w:szCs w:val="22"/>
              </w:rPr>
            </w:pPr>
            <w:r w:rsidRPr="007A308D">
              <w:rPr>
                <w:rFonts w:asciiTheme="minorHAnsi" w:hAnsiTheme="minorHAnsi" w:cstheme="minorHAnsi"/>
                <w:sz w:val="22"/>
                <w:szCs w:val="22"/>
              </w:rPr>
              <w:t>Notification du marché</w:t>
            </w:r>
          </w:p>
        </w:tc>
      </w:tr>
    </w:tbl>
    <w:p w14:paraId="0DA31144"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14" w:name="_Toc182401664"/>
      <w:r w:rsidRPr="007A308D">
        <w:rPr>
          <w:rFonts w:asciiTheme="minorHAnsi" w:hAnsiTheme="minorHAnsi" w:cstheme="minorHAnsi"/>
          <w:sz w:val="22"/>
          <w:szCs w:val="22"/>
          <w:u w:val="single"/>
        </w:rPr>
        <w:t>Langue de la consultation – unité monétaire</w:t>
      </w:r>
      <w:bookmarkEnd w:id="14"/>
    </w:p>
    <w:p w14:paraId="43DA057D" w14:textId="77777777" w:rsidR="00274FA6" w:rsidRPr="007A308D" w:rsidRDefault="005D65DC">
      <w:pPr>
        <w:spacing w:before="120" w:line="240" w:lineRule="auto"/>
        <w:jc w:val="both"/>
        <w:rPr>
          <w:rFonts w:asciiTheme="minorHAnsi" w:hAnsiTheme="minorHAnsi" w:cstheme="minorHAnsi"/>
          <w:sz w:val="22"/>
          <w:szCs w:val="22"/>
        </w:rPr>
      </w:pPr>
      <w:r w:rsidRPr="007A308D">
        <w:rPr>
          <w:rFonts w:asciiTheme="minorHAnsi" w:hAnsiTheme="minorHAnsi" w:cstheme="minorHAnsi"/>
          <w:sz w:val="22"/>
          <w:szCs w:val="22"/>
        </w:rPr>
        <w:t xml:space="preserve">L’ensemble des documents de la présente consultation doivent être rédigés en langue française. </w:t>
      </w:r>
    </w:p>
    <w:p w14:paraId="1E11778F" w14:textId="77777777" w:rsidR="00274FA6" w:rsidRDefault="005D65DC">
      <w:pPr>
        <w:spacing w:before="120" w:line="240" w:lineRule="auto"/>
        <w:jc w:val="both"/>
        <w:rPr>
          <w:rFonts w:asciiTheme="minorHAnsi" w:hAnsiTheme="minorHAnsi" w:cstheme="minorHAnsi"/>
          <w:sz w:val="22"/>
          <w:szCs w:val="22"/>
        </w:rPr>
      </w:pPr>
      <w:r w:rsidRPr="007A308D">
        <w:rPr>
          <w:rFonts w:asciiTheme="minorHAnsi" w:hAnsiTheme="minorHAnsi" w:cstheme="minorHAnsi"/>
          <w:sz w:val="22"/>
          <w:szCs w:val="22"/>
        </w:rPr>
        <w:t xml:space="preserve">Le Pouvoir adjudicateur conclura les marchés dans l’unité monétaire suivante : </w:t>
      </w:r>
      <w:r w:rsidRPr="007A308D">
        <w:rPr>
          <w:rFonts w:asciiTheme="minorHAnsi" w:hAnsiTheme="minorHAnsi" w:cstheme="minorHAnsi"/>
          <w:color w:val="595959" w:themeColor="text1" w:themeTint="A6"/>
          <w:sz w:val="22"/>
          <w:szCs w:val="22"/>
        </w:rPr>
        <w:t>euro (€).</w:t>
      </w:r>
    </w:p>
    <w:p w14:paraId="1F24790D" w14:textId="77777777" w:rsidR="00274FA6" w:rsidRDefault="00274FA6">
      <w:pPr>
        <w:spacing w:before="120" w:line="240" w:lineRule="auto"/>
        <w:jc w:val="both"/>
        <w:rPr>
          <w:rFonts w:asciiTheme="minorHAnsi" w:hAnsiTheme="minorHAnsi" w:cstheme="minorHAnsi"/>
          <w:sz w:val="22"/>
          <w:szCs w:val="22"/>
        </w:rPr>
      </w:pPr>
    </w:p>
    <w:p w14:paraId="5544A1DE"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15" w:name="_Toc182401665"/>
      <w:r w:rsidRPr="007A308D">
        <w:rPr>
          <w:rFonts w:asciiTheme="minorHAnsi" w:hAnsiTheme="minorHAnsi" w:cstheme="minorHAnsi"/>
          <w:sz w:val="22"/>
          <w:szCs w:val="22"/>
          <w:u w:val="single"/>
        </w:rPr>
        <w:t>Composition du dossier de consultation</w:t>
      </w:r>
      <w:bookmarkEnd w:id="15"/>
    </w:p>
    <w:p w14:paraId="450299B0" w14:textId="77777777" w:rsidR="00274FA6" w:rsidRPr="007A308D" w:rsidRDefault="005D65DC">
      <w:pPr>
        <w:spacing w:before="120" w:line="240" w:lineRule="auto"/>
        <w:jc w:val="both"/>
        <w:rPr>
          <w:rFonts w:asciiTheme="minorHAnsi" w:hAnsiTheme="minorHAnsi" w:cstheme="minorHAnsi"/>
          <w:sz w:val="22"/>
          <w:szCs w:val="22"/>
        </w:rPr>
      </w:pPr>
      <w:r w:rsidRPr="007A308D">
        <w:rPr>
          <w:rFonts w:asciiTheme="minorHAnsi" w:hAnsiTheme="minorHAnsi" w:cstheme="minorHAnsi"/>
          <w:sz w:val="22"/>
          <w:szCs w:val="22"/>
        </w:rPr>
        <w:t>Le dossier de consultation est composé des documents suivants :</w:t>
      </w:r>
    </w:p>
    <w:p w14:paraId="0FCEDF30" w14:textId="77777777" w:rsidR="00274FA6" w:rsidRPr="007A308D" w:rsidRDefault="005D65DC">
      <w:pPr>
        <w:pStyle w:val="v"/>
        <w:widowControl w:val="0"/>
        <w:numPr>
          <w:ilvl w:val="0"/>
          <w:numId w:val="7"/>
        </w:numPr>
        <w:rPr>
          <w:rFonts w:asciiTheme="minorHAnsi" w:hAnsiTheme="minorHAnsi" w:cstheme="minorHAnsi"/>
          <w:szCs w:val="22"/>
        </w:rPr>
      </w:pPr>
      <w:r w:rsidRPr="007A308D">
        <w:rPr>
          <w:rFonts w:asciiTheme="minorHAnsi" w:hAnsiTheme="minorHAnsi" w:cstheme="minorHAnsi"/>
          <w:szCs w:val="22"/>
        </w:rPr>
        <w:t>Le présent Règlement de la consultation (R.C.)</w:t>
      </w:r>
    </w:p>
    <w:p w14:paraId="0E54FDA5" w14:textId="77777777" w:rsidR="00274FA6" w:rsidRPr="007A308D" w:rsidRDefault="005D65DC">
      <w:pPr>
        <w:pStyle w:val="Paragraphedeliste"/>
        <w:numPr>
          <w:ilvl w:val="0"/>
          <w:numId w:val="7"/>
        </w:numPr>
        <w:spacing w:line="240" w:lineRule="auto"/>
        <w:ind w:left="714" w:hanging="357"/>
        <w:jc w:val="both"/>
        <w:rPr>
          <w:rFonts w:asciiTheme="minorHAnsi" w:hAnsiTheme="minorHAnsi" w:cstheme="minorHAnsi"/>
          <w:szCs w:val="22"/>
        </w:rPr>
      </w:pPr>
      <w:r w:rsidRPr="007A308D">
        <w:rPr>
          <w:rFonts w:asciiTheme="minorHAnsi" w:hAnsiTheme="minorHAnsi" w:cstheme="minorHAnsi"/>
          <w:color w:val="000000"/>
          <w:sz w:val="22"/>
          <w:szCs w:val="22"/>
        </w:rPr>
        <w:t>Le projet de contrat (conditions particulières et conditions générales) et ses éventuelles annexes ;</w:t>
      </w:r>
      <w:r w:rsidRPr="007A308D">
        <w:rPr>
          <w:rFonts w:asciiTheme="minorHAnsi" w:hAnsiTheme="minorHAnsi" w:cstheme="minorHAnsi"/>
          <w:szCs w:val="22"/>
        </w:rPr>
        <w:t xml:space="preserve"> </w:t>
      </w:r>
    </w:p>
    <w:p w14:paraId="6D93682C" w14:textId="77777777" w:rsidR="00274FA6" w:rsidRPr="007A308D" w:rsidRDefault="005D65DC">
      <w:pPr>
        <w:pStyle w:val="v"/>
        <w:widowControl w:val="0"/>
        <w:numPr>
          <w:ilvl w:val="0"/>
          <w:numId w:val="7"/>
        </w:numPr>
        <w:rPr>
          <w:rFonts w:asciiTheme="minorHAnsi" w:hAnsiTheme="minorHAnsi" w:cstheme="minorHAnsi"/>
          <w:szCs w:val="22"/>
        </w:rPr>
      </w:pPr>
      <w:r w:rsidRPr="007A308D">
        <w:rPr>
          <w:rFonts w:asciiTheme="minorHAnsi" w:hAnsiTheme="minorHAnsi" w:cstheme="minorHAnsi"/>
          <w:szCs w:val="22"/>
        </w:rPr>
        <w:t>Le cahier des charges et ses éventuelles annexes ;</w:t>
      </w:r>
    </w:p>
    <w:p w14:paraId="4B1059E4" w14:textId="77777777" w:rsidR="00274FA6" w:rsidRPr="007A308D" w:rsidRDefault="005D65DC">
      <w:pPr>
        <w:pStyle w:val="v"/>
        <w:widowControl w:val="0"/>
        <w:numPr>
          <w:ilvl w:val="0"/>
          <w:numId w:val="7"/>
        </w:numPr>
        <w:rPr>
          <w:rFonts w:asciiTheme="minorHAnsi" w:hAnsiTheme="minorHAnsi" w:cstheme="minorHAnsi"/>
          <w:szCs w:val="22"/>
        </w:rPr>
      </w:pPr>
      <w:r w:rsidRPr="007A308D">
        <w:rPr>
          <w:rFonts w:asciiTheme="minorHAnsi" w:hAnsiTheme="minorHAnsi" w:cstheme="minorHAnsi"/>
          <w:szCs w:val="22"/>
        </w:rPr>
        <w:t>Le formulaire de candidature comprenant la déclaration sur l'honneur relative aux critères d'exclusion, à l'absence de conflit d'intérêt et la fiche d’identité tiers ;</w:t>
      </w:r>
    </w:p>
    <w:p w14:paraId="4D556E0C" w14:textId="77777777" w:rsidR="00274FA6" w:rsidRPr="007A308D" w:rsidRDefault="005D65DC">
      <w:pPr>
        <w:pStyle w:val="v"/>
        <w:widowControl w:val="0"/>
        <w:numPr>
          <w:ilvl w:val="0"/>
          <w:numId w:val="7"/>
        </w:numPr>
        <w:rPr>
          <w:rFonts w:asciiTheme="minorHAnsi" w:hAnsiTheme="minorHAnsi" w:cstheme="minorHAnsi"/>
          <w:szCs w:val="22"/>
        </w:rPr>
      </w:pPr>
      <w:r w:rsidRPr="007A308D">
        <w:rPr>
          <w:rFonts w:asciiTheme="minorHAnsi" w:hAnsiTheme="minorHAnsi" w:cstheme="minorHAnsi"/>
          <w:szCs w:val="22"/>
        </w:rPr>
        <w:t>DAJ_GU006_v01 - Guide utilisation PLACE pour les entreprises.</w:t>
      </w:r>
    </w:p>
    <w:p w14:paraId="616BA39D" w14:textId="77777777" w:rsidR="00274FA6" w:rsidRDefault="00274FA6">
      <w:pPr>
        <w:spacing w:line="240" w:lineRule="auto"/>
        <w:rPr>
          <w:rFonts w:asciiTheme="minorHAnsi" w:eastAsia="Times New Roman" w:hAnsiTheme="minorHAnsi" w:cstheme="minorHAnsi"/>
          <w:b/>
          <w:caps/>
          <w:sz w:val="28"/>
          <w:szCs w:val="22"/>
          <w:u w:val="single"/>
        </w:rPr>
      </w:pPr>
    </w:p>
    <w:p w14:paraId="7970B565"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16" w:name="_Toc182401666"/>
      <w:r w:rsidRPr="007A308D">
        <w:rPr>
          <w:rFonts w:asciiTheme="minorHAnsi" w:hAnsiTheme="minorHAnsi" w:cstheme="minorHAnsi"/>
          <w:sz w:val="22"/>
          <w:szCs w:val="22"/>
          <w:u w:val="single"/>
        </w:rPr>
        <w:t>Modification du dossier de consultation</w:t>
      </w:r>
      <w:bookmarkEnd w:id="16"/>
    </w:p>
    <w:p w14:paraId="73EBCB17" w14:textId="77777777" w:rsidR="00274FA6" w:rsidRPr="007A308D" w:rsidRDefault="005D65DC">
      <w:pPr>
        <w:spacing w:before="120" w:line="240" w:lineRule="auto"/>
        <w:jc w:val="both"/>
        <w:rPr>
          <w:rFonts w:asciiTheme="minorHAnsi" w:hAnsiTheme="minorHAnsi" w:cstheme="minorHAnsi"/>
          <w:sz w:val="22"/>
          <w:szCs w:val="22"/>
        </w:rPr>
      </w:pPr>
      <w:r w:rsidRPr="007A308D">
        <w:rPr>
          <w:rFonts w:asciiTheme="minorHAnsi" w:hAnsiTheme="minorHAnsi" w:cstheme="minorHAnsi"/>
          <w:sz w:val="22"/>
          <w:szCs w:val="22"/>
        </w:rPr>
        <w:t>Des modifications peuvent être apportées aux documents de la consultation au plus tard 4 jours avant la date limite de réception des plis</w:t>
      </w:r>
    </w:p>
    <w:p w14:paraId="37DB24AC" w14:textId="77777777" w:rsidR="00274FA6" w:rsidRPr="007A308D" w:rsidRDefault="005D65DC">
      <w:pPr>
        <w:spacing w:before="120" w:line="240" w:lineRule="auto"/>
        <w:jc w:val="both"/>
        <w:rPr>
          <w:rFonts w:asciiTheme="minorHAnsi" w:hAnsiTheme="minorHAnsi" w:cstheme="minorHAnsi"/>
          <w:sz w:val="22"/>
          <w:szCs w:val="22"/>
        </w:rPr>
      </w:pPr>
      <w:r w:rsidRPr="007A308D">
        <w:rPr>
          <w:rFonts w:asciiTheme="minorHAnsi" w:hAnsiTheme="minorHAnsi" w:cstheme="minorHAnsi"/>
          <w:sz w:val="22"/>
          <w:szCs w:val="22"/>
        </w:rPr>
        <w:t>Les modifications sont communiquées aux seuls opérateurs économiques dûment identifiés lors du retrait des documents de la consultation.</w:t>
      </w:r>
    </w:p>
    <w:p w14:paraId="6D1AA2F0" w14:textId="77777777" w:rsidR="00274FA6" w:rsidRPr="007A308D" w:rsidRDefault="00274FA6">
      <w:pPr>
        <w:spacing w:before="120" w:line="240" w:lineRule="auto"/>
        <w:jc w:val="both"/>
        <w:rPr>
          <w:rFonts w:asciiTheme="minorHAnsi" w:hAnsiTheme="minorHAnsi" w:cstheme="minorHAnsi"/>
          <w:sz w:val="22"/>
          <w:szCs w:val="22"/>
        </w:rPr>
      </w:pPr>
    </w:p>
    <w:p w14:paraId="31E9C3D4" w14:textId="77777777" w:rsidR="00274FA6" w:rsidRDefault="005D65DC">
      <w:pPr>
        <w:spacing w:line="240" w:lineRule="auto"/>
        <w:rPr>
          <w:rFonts w:asciiTheme="minorHAnsi" w:hAnsiTheme="minorHAnsi" w:cstheme="minorHAnsi"/>
          <w:sz w:val="22"/>
          <w:szCs w:val="22"/>
        </w:rPr>
      </w:pPr>
      <w:r w:rsidRPr="007A308D">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3884CA0E" w14:textId="77777777" w:rsidR="00A602AA" w:rsidRPr="007A308D" w:rsidRDefault="00A602AA">
      <w:pPr>
        <w:spacing w:line="240" w:lineRule="auto"/>
        <w:rPr>
          <w:rFonts w:asciiTheme="minorHAnsi" w:hAnsiTheme="minorHAnsi" w:cstheme="minorHAnsi"/>
          <w:b/>
          <w:caps/>
          <w:sz w:val="28"/>
          <w:szCs w:val="22"/>
          <w:u w:val="single"/>
        </w:rPr>
      </w:pPr>
    </w:p>
    <w:p w14:paraId="700A728E" w14:textId="77777777" w:rsidR="00274FA6" w:rsidRPr="007A308D" w:rsidRDefault="005D65D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182401667"/>
      <w:r w:rsidRPr="007A308D">
        <w:rPr>
          <w:rFonts w:asciiTheme="minorHAnsi" w:hAnsiTheme="minorHAnsi" w:cstheme="minorHAnsi"/>
          <w:b/>
          <w:caps/>
          <w:sz w:val="28"/>
          <w:szCs w:val="22"/>
          <w:u w:val="single"/>
        </w:rPr>
        <w:lastRenderedPageBreak/>
        <w:t>Caracteristiques GENERALES du projet de contrat</w:t>
      </w:r>
      <w:bookmarkEnd w:id="17"/>
    </w:p>
    <w:p w14:paraId="5BD9A9EB" w14:textId="77777777" w:rsidR="00C95537" w:rsidRPr="00E23E75" w:rsidRDefault="00C95537" w:rsidP="00C95537">
      <w:pPr>
        <w:pStyle w:val="Titre2"/>
        <w:spacing w:before="120" w:after="120" w:line="240" w:lineRule="auto"/>
        <w:jc w:val="both"/>
        <w:rPr>
          <w:rFonts w:asciiTheme="minorHAnsi" w:hAnsiTheme="minorHAnsi" w:cstheme="minorHAnsi"/>
          <w:sz w:val="22"/>
          <w:szCs w:val="22"/>
          <w:u w:val="single"/>
        </w:rPr>
      </w:pPr>
      <w:bookmarkStart w:id="18" w:name="_Toc182401668"/>
      <w:r w:rsidRPr="00E23E75">
        <w:rPr>
          <w:rFonts w:asciiTheme="minorHAnsi" w:hAnsiTheme="minorHAnsi" w:cstheme="minorHAnsi"/>
          <w:sz w:val="22"/>
          <w:szCs w:val="22"/>
          <w:u w:val="single"/>
        </w:rPr>
        <w:t>Forme du contrat</w:t>
      </w:r>
    </w:p>
    <w:p w14:paraId="0B1F2DA0" w14:textId="15C156B1" w:rsidR="00C75096" w:rsidRPr="00C75096" w:rsidRDefault="00C75096">
      <w:pPr>
        <w:pStyle w:val="Titre2"/>
        <w:spacing w:before="120" w:after="120" w:line="240" w:lineRule="auto"/>
        <w:jc w:val="both"/>
        <w:rPr>
          <w:ins w:id="19" w:author="Emilie Griffiths" w:date="2025-06-25T11:55:00Z" w16du:dateUtc="2025-06-25T09:55:00Z"/>
          <w:rFonts w:asciiTheme="minorHAnsi" w:hAnsiTheme="minorHAnsi" w:cstheme="minorHAnsi"/>
          <w:b w:val="0"/>
          <w:bCs w:val="0"/>
          <w:sz w:val="22"/>
          <w:szCs w:val="22"/>
        </w:rPr>
      </w:pPr>
      <w:r w:rsidRPr="00C75096">
        <w:rPr>
          <w:rFonts w:asciiTheme="minorHAnsi" w:hAnsiTheme="minorHAnsi" w:cstheme="minorHAnsi"/>
          <w:b w:val="0"/>
          <w:bCs w:val="0"/>
          <w:sz w:val="22"/>
          <w:szCs w:val="22"/>
        </w:rPr>
        <w:t>Le contrat est un marché public composé d’un poste unique à prix forfaitaire.</w:t>
      </w:r>
    </w:p>
    <w:p w14:paraId="08DD97B3" w14:textId="47F48856" w:rsidR="00274FA6" w:rsidRPr="007A308D" w:rsidRDefault="005D65DC">
      <w:pPr>
        <w:pStyle w:val="Titre2"/>
        <w:spacing w:before="120" w:after="120" w:line="240" w:lineRule="auto"/>
        <w:jc w:val="both"/>
        <w:rPr>
          <w:rFonts w:asciiTheme="minorHAnsi" w:hAnsiTheme="minorHAnsi" w:cstheme="minorHAnsi"/>
          <w:sz w:val="22"/>
          <w:szCs w:val="22"/>
          <w:u w:val="single"/>
        </w:rPr>
      </w:pPr>
      <w:r w:rsidRPr="007A308D">
        <w:rPr>
          <w:rFonts w:asciiTheme="minorHAnsi" w:hAnsiTheme="minorHAnsi" w:cstheme="minorHAnsi"/>
          <w:sz w:val="22"/>
          <w:szCs w:val="22"/>
          <w:u w:val="single"/>
        </w:rPr>
        <w:t>Durée du contrat</w:t>
      </w:r>
      <w:bookmarkEnd w:id="18"/>
    </w:p>
    <w:p w14:paraId="3811730A" w14:textId="77777777" w:rsidR="00274FA6" w:rsidRPr="007A308D" w:rsidRDefault="005D65DC">
      <w:pPr>
        <w:spacing w:line="240" w:lineRule="auto"/>
        <w:jc w:val="both"/>
        <w:rPr>
          <w:rFonts w:asciiTheme="minorHAnsi" w:hAnsiTheme="minorHAnsi" w:cstheme="minorHAnsi"/>
          <w:sz w:val="22"/>
          <w:szCs w:val="22"/>
        </w:rPr>
      </w:pPr>
      <w:r w:rsidRPr="007A308D">
        <w:rPr>
          <w:rFonts w:asciiTheme="minorHAnsi" w:hAnsiTheme="minorHAnsi" w:cstheme="minorHAnsi"/>
          <w:sz w:val="22"/>
          <w:szCs w:val="22"/>
        </w:rPr>
        <w:t xml:space="preserve">La durée prévisionnelle du contrat est fixée à 8 mois à compter de sa date de notification. </w:t>
      </w:r>
    </w:p>
    <w:p w14:paraId="10770547"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20" w:name="_Toc182401669"/>
      <w:r w:rsidRPr="007A308D">
        <w:rPr>
          <w:rFonts w:asciiTheme="minorHAnsi" w:hAnsiTheme="minorHAnsi" w:cstheme="minorHAnsi"/>
          <w:sz w:val="22"/>
          <w:szCs w:val="22"/>
          <w:u w:val="single"/>
        </w:rPr>
        <w:t>Allotissement</w:t>
      </w:r>
      <w:bookmarkEnd w:id="20"/>
    </w:p>
    <w:p w14:paraId="41122293" w14:textId="77777777" w:rsidR="00274FA6" w:rsidRPr="007A308D" w:rsidRDefault="005D65DC">
      <w:pPr>
        <w:spacing w:line="240" w:lineRule="auto"/>
        <w:jc w:val="both"/>
        <w:rPr>
          <w:rFonts w:asciiTheme="minorHAnsi" w:hAnsiTheme="minorHAnsi" w:cstheme="minorHAnsi"/>
          <w:b/>
          <w:sz w:val="22"/>
          <w:szCs w:val="22"/>
        </w:rPr>
      </w:pPr>
      <w:r w:rsidRPr="007A308D">
        <w:rPr>
          <w:rFonts w:asciiTheme="minorHAnsi" w:hAnsiTheme="minorHAnsi" w:cstheme="minorHAnsi"/>
          <w:b/>
          <w:sz w:val="22"/>
          <w:szCs w:val="22"/>
        </w:rPr>
        <w:t>La présente consultation n’est pas allotie.</w:t>
      </w:r>
    </w:p>
    <w:p w14:paraId="6FC53A90" w14:textId="77777777" w:rsidR="00274FA6" w:rsidRPr="007A308D" w:rsidRDefault="00274FA6">
      <w:pPr>
        <w:spacing w:line="240" w:lineRule="auto"/>
        <w:jc w:val="both"/>
        <w:rPr>
          <w:rFonts w:asciiTheme="minorHAnsi" w:hAnsiTheme="minorHAnsi" w:cstheme="minorHAnsi"/>
          <w:sz w:val="22"/>
          <w:szCs w:val="22"/>
        </w:rPr>
      </w:pPr>
    </w:p>
    <w:p w14:paraId="7C64AC5B"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21" w:name="_Toc182401670"/>
      <w:r w:rsidRPr="007A308D">
        <w:rPr>
          <w:rFonts w:asciiTheme="minorHAnsi" w:hAnsiTheme="minorHAnsi" w:cstheme="minorHAnsi"/>
          <w:sz w:val="22"/>
          <w:szCs w:val="22"/>
          <w:u w:val="single"/>
        </w:rPr>
        <w:t>Options</w:t>
      </w:r>
      <w:bookmarkEnd w:id="21"/>
    </w:p>
    <w:p w14:paraId="3D351D9D" w14:textId="77777777" w:rsidR="00274FA6" w:rsidRPr="007A308D" w:rsidRDefault="005D65DC">
      <w:pPr>
        <w:pStyle w:val="Titre2"/>
        <w:spacing w:before="120" w:after="120" w:line="240" w:lineRule="auto"/>
        <w:ind w:left="708"/>
        <w:jc w:val="both"/>
        <w:rPr>
          <w:rFonts w:asciiTheme="minorHAnsi" w:hAnsiTheme="minorHAnsi" w:cstheme="minorHAnsi"/>
          <w:i/>
          <w:sz w:val="22"/>
          <w:szCs w:val="22"/>
        </w:rPr>
      </w:pPr>
      <w:bookmarkStart w:id="22" w:name="_Toc182401671"/>
      <w:r w:rsidRPr="007A308D">
        <w:rPr>
          <w:rFonts w:asciiTheme="minorHAnsi" w:hAnsiTheme="minorHAnsi" w:cstheme="minorHAnsi"/>
          <w:i/>
          <w:sz w:val="22"/>
          <w:szCs w:val="22"/>
        </w:rPr>
        <w:t>Prestations similaires</w:t>
      </w:r>
      <w:bookmarkEnd w:id="22"/>
    </w:p>
    <w:p w14:paraId="39BDE1EF" w14:textId="77777777" w:rsidR="00274FA6" w:rsidRDefault="005D65DC">
      <w:pPr>
        <w:jc w:val="both"/>
        <w:rPr>
          <w:rFonts w:asciiTheme="minorHAnsi" w:hAnsiTheme="minorHAnsi" w:cstheme="minorHAnsi"/>
          <w:bCs/>
          <w:iCs/>
          <w:sz w:val="22"/>
          <w:szCs w:val="22"/>
        </w:rPr>
      </w:pPr>
      <w:r w:rsidRPr="007A308D">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r>
        <w:rPr>
          <w:rFonts w:asciiTheme="minorHAnsi" w:hAnsiTheme="minorHAnsi" w:cstheme="minorHAnsi"/>
          <w:bCs/>
          <w:iCs/>
          <w:sz w:val="22"/>
          <w:szCs w:val="22"/>
        </w:rPr>
        <w:t>.</w:t>
      </w:r>
    </w:p>
    <w:p w14:paraId="449155C1" w14:textId="77777777" w:rsidR="00274FA6" w:rsidRDefault="00274FA6"/>
    <w:p w14:paraId="1693B557" w14:textId="77777777" w:rsidR="00274FA6" w:rsidRPr="007A308D" w:rsidRDefault="005D65D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3" w:name="_Toc182401672"/>
      <w:r w:rsidRPr="007A308D">
        <w:rPr>
          <w:rFonts w:asciiTheme="minorHAnsi" w:hAnsiTheme="minorHAnsi" w:cstheme="minorHAnsi"/>
          <w:b/>
          <w:caps/>
          <w:sz w:val="28"/>
          <w:szCs w:val="22"/>
          <w:u w:val="single"/>
        </w:rPr>
        <w:t>Conditions de participation de candidats</w:t>
      </w:r>
      <w:bookmarkEnd w:id="23"/>
    </w:p>
    <w:p w14:paraId="3BA0977C"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24" w:name="_Toc182401673"/>
      <w:r w:rsidRPr="007A308D">
        <w:rPr>
          <w:rFonts w:asciiTheme="minorHAnsi" w:hAnsiTheme="minorHAnsi" w:cstheme="minorHAnsi"/>
          <w:sz w:val="22"/>
          <w:szCs w:val="22"/>
          <w:u w:val="single"/>
        </w:rPr>
        <w:t>Conditions de présentation des candidatures</w:t>
      </w:r>
      <w:bookmarkEnd w:id="24"/>
    </w:p>
    <w:p w14:paraId="1AE03176" w14:textId="77777777" w:rsidR="00274FA6" w:rsidRPr="007A308D" w:rsidRDefault="005D65DC">
      <w:pPr>
        <w:pStyle w:val="Standard"/>
        <w:rPr>
          <w:rFonts w:asciiTheme="minorHAnsi" w:hAnsiTheme="minorHAnsi" w:cstheme="minorHAnsi"/>
          <w:bCs/>
          <w:iCs/>
          <w:sz w:val="22"/>
          <w:szCs w:val="22"/>
          <w:lang w:bidi="ar-SA"/>
        </w:rPr>
      </w:pPr>
      <w:r w:rsidRPr="007A308D">
        <w:rPr>
          <w:rFonts w:asciiTheme="minorHAnsi" w:eastAsia="Times" w:hAnsiTheme="minorHAnsi" w:cstheme="minorHAnsi"/>
          <w:bCs/>
          <w:iCs/>
          <w:sz w:val="22"/>
          <w:szCs w:val="22"/>
          <w:lang w:eastAsia="fr-FR" w:bidi="ar-SA"/>
        </w:rPr>
        <w:t>Une même personne ne peut représenter plus d'un candidat pour un même marché (article R. 2142-4 du code de la commande publique).</w:t>
      </w:r>
      <w:r w:rsidRPr="007A308D">
        <w:rPr>
          <w:rFonts w:asciiTheme="minorHAnsi" w:hAnsiTheme="minorHAnsi" w:cstheme="minorHAnsi"/>
          <w:bCs/>
          <w:iCs/>
          <w:sz w:val="22"/>
          <w:szCs w:val="22"/>
          <w:lang w:bidi="ar-SA"/>
        </w:rPr>
        <w:t xml:space="preserve"> Mais dans le cadre de la consultation, le pouvoir adjudicateur autorise le candidat à présenter plusieurs offres en agissant à la fois :</w:t>
      </w:r>
    </w:p>
    <w:p w14:paraId="25D6454D" w14:textId="77777777" w:rsidR="00274FA6" w:rsidRPr="007A308D" w:rsidRDefault="005D65DC">
      <w:pPr>
        <w:pStyle w:val="Standard"/>
        <w:numPr>
          <w:ilvl w:val="0"/>
          <w:numId w:val="35"/>
        </w:numPr>
        <w:rPr>
          <w:rFonts w:asciiTheme="minorHAnsi" w:hAnsiTheme="minorHAnsi" w:cstheme="minorHAnsi"/>
          <w:bCs/>
          <w:iCs/>
          <w:sz w:val="22"/>
          <w:szCs w:val="22"/>
          <w:lang w:bidi="ar-SA"/>
        </w:rPr>
      </w:pPr>
      <w:r w:rsidRPr="007A308D">
        <w:rPr>
          <w:rFonts w:asciiTheme="minorHAnsi" w:hAnsiTheme="minorHAnsi" w:cstheme="minorHAnsi"/>
          <w:bCs/>
          <w:iCs/>
          <w:sz w:val="22"/>
          <w:szCs w:val="22"/>
          <w:lang w:bidi="ar-SA"/>
        </w:rPr>
        <w:t>en qualité de candidat individuel et de membre d'un ou plusieurs groupements d'opérateurs économiques;</w:t>
      </w:r>
    </w:p>
    <w:p w14:paraId="282D4EC0" w14:textId="77777777" w:rsidR="00274FA6" w:rsidRPr="007A308D" w:rsidRDefault="005D65DC">
      <w:pPr>
        <w:pStyle w:val="Standard"/>
        <w:numPr>
          <w:ilvl w:val="0"/>
          <w:numId w:val="35"/>
        </w:numPr>
        <w:rPr>
          <w:rFonts w:asciiTheme="minorHAnsi" w:hAnsiTheme="minorHAnsi" w:cstheme="minorHAnsi"/>
          <w:bCs/>
          <w:iCs/>
          <w:sz w:val="22"/>
          <w:szCs w:val="22"/>
          <w:lang w:bidi="ar-SA"/>
        </w:rPr>
      </w:pPr>
      <w:r w:rsidRPr="007A308D">
        <w:rPr>
          <w:rFonts w:asciiTheme="minorHAnsi" w:hAnsiTheme="minorHAnsi" w:cstheme="minorHAnsi"/>
          <w:bCs/>
          <w:iCs/>
          <w:sz w:val="22"/>
          <w:szCs w:val="22"/>
          <w:lang w:bidi="ar-SA"/>
        </w:rPr>
        <w:t>en qualité de membres de plusieurs groupements d'opérateurs économiques.</w:t>
      </w:r>
    </w:p>
    <w:p w14:paraId="6D32E2EE" w14:textId="77777777" w:rsidR="00274FA6" w:rsidRPr="007A308D" w:rsidRDefault="00274FA6">
      <w:pPr>
        <w:pStyle w:val="Standard"/>
        <w:ind w:left="1066"/>
        <w:rPr>
          <w:rFonts w:asciiTheme="minorHAnsi" w:hAnsiTheme="minorHAnsi" w:cstheme="minorHAnsi"/>
          <w:bCs/>
          <w:iCs/>
          <w:sz w:val="22"/>
          <w:szCs w:val="22"/>
          <w:lang w:bidi="ar-SA"/>
        </w:rPr>
      </w:pPr>
    </w:p>
    <w:p w14:paraId="5438B3BB" w14:textId="77777777" w:rsidR="00274FA6" w:rsidRDefault="005D65DC">
      <w:pPr>
        <w:pStyle w:val="Standard"/>
        <w:rPr>
          <w:rFonts w:asciiTheme="minorHAnsi" w:eastAsia="Times" w:hAnsiTheme="minorHAnsi" w:cstheme="minorHAnsi"/>
          <w:bCs/>
          <w:iCs/>
          <w:sz w:val="22"/>
          <w:szCs w:val="22"/>
          <w:lang w:eastAsia="fr-FR" w:bidi="ar-SA"/>
        </w:rPr>
      </w:pPr>
      <w:r w:rsidRPr="007A308D">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1E53DCBC" w14:textId="77777777" w:rsidR="00274FA6" w:rsidRDefault="00274FA6">
      <w:pPr>
        <w:pStyle w:val="Standard"/>
        <w:rPr>
          <w:rFonts w:asciiTheme="minorHAnsi" w:eastAsia="Times" w:hAnsiTheme="minorHAnsi" w:cstheme="minorHAnsi"/>
          <w:bCs/>
          <w:iCs/>
          <w:sz w:val="22"/>
          <w:szCs w:val="22"/>
          <w:lang w:eastAsia="fr-FR" w:bidi="ar-SA"/>
        </w:rPr>
      </w:pPr>
    </w:p>
    <w:p w14:paraId="1247DCEF"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25" w:name="_Toc182401674"/>
      <w:r>
        <w:rPr>
          <w:rFonts w:asciiTheme="minorHAnsi" w:hAnsiTheme="minorHAnsi" w:cstheme="minorHAnsi"/>
          <w:sz w:val="22"/>
          <w:szCs w:val="22"/>
          <w:u w:val="single"/>
        </w:rPr>
        <w:t>Motifs et conditions d’exclusion</w:t>
      </w:r>
      <w:bookmarkEnd w:id="25"/>
      <w:r>
        <w:rPr>
          <w:rFonts w:asciiTheme="minorHAnsi" w:hAnsiTheme="minorHAnsi" w:cstheme="minorHAnsi"/>
          <w:sz w:val="22"/>
          <w:szCs w:val="22"/>
          <w:u w:val="single"/>
        </w:rPr>
        <w:t xml:space="preserve"> </w:t>
      </w:r>
    </w:p>
    <w:p w14:paraId="69F37EFC" w14:textId="77777777" w:rsidR="00274FA6" w:rsidRDefault="005D65DC">
      <w:pPr>
        <w:pStyle w:val="Standar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p>
    <w:p w14:paraId="3D5B724C" w14:textId="77777777" w:rsidR="00274FA6" w:rsidRDefault="005D65DC">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783CA4E6" w14:textId="77777777" w:rsidR="00274FA6" w:rsidRDefault="005D65DC">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498EFCD9" w14:textId="77777777" w:rsidR="00274FA6" w:rsidRDefault="005D65DC">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0D86DCE3" w14:textId="77777777" w:rsidR="00274FA6" w:rsidRDefault="00274FA6">
      <w:pPr>
        <w:pStyle w:val="Standard"/>
        <w:rPr>
          <w:rFonts w:asciiTheme="minorHAnsi" w:hAnsiTheme="minorHAnsi" w:cstheme="minorHAnsi"/>
          <w:bCs/>
          <w:iCs/>
          <w:sz w:val="22"/>
          <w:szCs w:val="22"/>
        </w:rPr>
      </w:pPr>
    </w:p>
    <w:p w14:paraId="09D4B1F5" w14:textId="77777777" w:rsidR="00274FA6" w:rsidRDefault="005D65DC">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Les candidats ou leur représentant se trouvant dans un des cas énumérés aux articles L.2141-1 à L.2141-10 du code de la commande publique, ou qui figurent sur une liste d’exclusion officielle sont exclus de la procédure, que leur situation soit révélée par leurs propres déclarations ou par la mise en œuvre des mesures de vigilance par l’autorité contractante.</w:t>
      </w:r>
    </w:p>
    <w:p w14:paraId="3FBBAE0A" w14:textId="77777777" w:rsidR="00274FA6" w:rsidRDefault="00274FA6">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14:paraId="1E108BA7" w14:textId="77777777" w:rsidR="00274FA6" w:rsidRDefault="005D65DC">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 xml:space="preserve">Toutefois, lorsque la décision d’exclusion est laissée à l’appréciation de l’autorité contractante, </w:t>
      </w:r>
      <w:r>
        <w:rPr>
          <w:rFonts w:asciiTheme="minorHAnsi" w:hAnsiTheme="minorHAnsi" w:cstheme="minorHAnsi"/>
          <w:bCs/>
          <w:iCs/>
          <w:sz w:val="22"/>
          <w:szCs w:val="22"/>
        </w:rPr>
        <w:t xml:space="preserve">celle-ci invite </w:t>
      </w:r>
      <w:r>
        <w:rPr>
          <w:rFonts w:asciiTheme="minorHAnsi" w:hAnsiTheme="minorHAnsi" w:cstheme="minorHAnsi"/>
          <w:bCs/>
          <w:iCs/>
          <w:sz w:val="22"/>
          <w:szCs w:val="22"/>
        </w:rPr>
        <w:lastRenderedPageBreak/>
        <w:t xml:space="preserve">le(s) candidat(s) susceptible(s) d’être exclu(s) à présenter ses(leurs) observations afin d'établir dans un délai raisonnable n’excédant pas 10 jours, et par tout moyen, que les mesures nécessaires pour corriger les manquements à l’origine de l’exclusion ont été prises et, le cas échéant, que sa(leur) participation à la consultation n'est pas susceptible de porter atteinte à l'égalité de </w:t>
      </w:r>
      <w:r>
        <w:rPr>
          <w:rFonts w:asciiTheme="minorHAnsi" w:eastAsia="Times" w:hAnsiTheme="minorHAnsi" w:cstheme="minorHAnsi"/>
          <w:bCs/>
          <w:iCs/>
          <w:sz w:val="22"/>
          <w:szCs w:val="22"/>
          <w:lang w:eastAsia="fr-FR" w:bidi="ar-SA"/>
        </w:rPr>
        <w:t>traitement.</w:t>
      </w:r>
    </w:p>
    <w:p w14:paraId="7BCA4D39" w14:textId="77777777" w:rsidR="00274FA6" w:rsidRDefault="00274FA6">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14:paraId="1B016F75" w14:textId="77777777" w:rsidR="00274FA6" w:rsidRDefault="005D65DC">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eastAsia="fr-FR" w:bidi="ar-SA"/>
        </w:rPr>
      </w:pPr>
      <w:r>
        <w:rPr>
          <w:rFonts w:asciiTheme="minorHAnsi" w:eastAsia="Times" w:hAnsiTheme="minorHAnsi" w:cstheme="minorHAnsi"/>
          <w:bCs/>
          <w:iCs/>
          <w:sz w:val="22"/>
          <w:szCs w:val="22"/>
          <w:lang w:eastAsia="fr-FR" w:bidi="ar-SA"/>
        </w:rPr>
        <w:t>Lorsqu'un opérateur économique se trouve, en cours de procédure, en situation d'exclusion, il en informe sans délai le pouvoir adjudicateur qui l'exclut pour ce motif.</w:t>
      </w:r>
    </w:p>
    <w:p w14:paraId="211D96C6" w14:textId="77777777" w:rsidR="00274FA6" w:rsidRDefault="00274FA6">
      <w:pPr>
        <w:pStyle w:val="Standard"/>
        <w:rPr>
          <w:rFonts w:asciiTheme="minorHAnsi" w:eastAsia="Times" w:hAnsiTheme="minorHAnsi" w:cstheme="minorHAnsi"/>
          <w:bCs/>
          <w:iCs/>
          <w:sz w:val="22"/>
          <w:szCs w:val="22"/>
          <w:lang w:eastAsia="fr-FR" w:bidi="ar-SA"/>
        </w:rPr>
      </w:pPr>
    </w:p>
    <w:p w14:paraId="072DF769" w14:textId="77777777" w:rsidR="00274FA6" w:rsidRPr="007A308D" w:rsidRDefault="005D65DC">
      <w:pPr>
        <w:pStyle w:val="Titre2"/>
        <w:spacing w:before="120" w:after="120" w:line="240" w:lineRule="auto"/>
        <w:jc w:val="both"/>
        <w:rPr>
          <w:rFonts w:asciiTheme="minorHAnsi" w:hAnsiTheme="minorHAnsi" w:cstheme="minorHAnsi"/>
          <w:sz w:val="22"/>
          <w:szCs w:val="22"/>
          <w:u w:val="single"/>
        </w:rPr>
      </w:pPr>
      <w:bookmarkStart w:id="26" w:name="_Toc182401675"/>
      <w:r w:rsidRPr="007A308D">
        <w:rPr>
          <w:rFonts w:asciiTheme="minorHAnsi" w:hAnsiTheme="minorHAnsi" w:cstheme="minorHAnsi"/>
          <w:sz w:val="22"/>
          <w:szCs w:val="22"/>
          <w:u w:val="single"/>
        </w:rPr>
        <w:t>Niveaux minimaux requis en termes de capacités économiques, techniques et professionnelles</w:t>
      </w:r>
      <w:bookmarkEnd w:id="26"/>
      <w:r w:rsidRPr="007A308D">
        <w:rPr>
          <w:rFonts w:asciiTheme="minorHAnsi" w:hAnsiTheme="minorHAnsi" w:cstheme="minorHAnsi"/>
          <w:sz w:val="22"/>
          <w:szCs w:val="22"/>
          <w:u w:val="single"/>
        </w:rPr>
        <w:t xml:space="preserve"> </w:t>
      </w:r>
    </w:p>
    <w:p w14:paraId="09792395" w14:textId="77777777" w:rsidR="00274FA6" w:rsidRPr="007A308D" w:rsidRDefault="005D65DC">
      <w:pPr>
        <w:pStyle w:val="Default"/>
        <w:jc w:val="both"/>
        <w:rPr>
          <w:rFonts w:asciiTheme="minorHAnsi" w:hAnsiTheme="minorHAnsi" w:cstheme="minorHAnsi"/>
          <w:sz w:val="22"/>
          <w:szCs w:val="22"/>
        </w:rPr>
      </w:pPr>
      <w:r w:rsidRPr="007A308D">
        <w:rPr>
          <w:rFonts w:asciiTheme="minorHAnsi" w:hAnsiTheme="minorHAnsi" w:cstheme="minorHAnsi"/>
          <w:sz w:val="22"/>
          <w:szCs w:val="22"/>
        </w:rPr>
        <w:t>L’autorité contractante n'impose pas aux candidats de niveaux minimaux de capacité.</w:t>
      </w:r>
    </w:p>
    <w:p w14:paraId="0756B398" w14:textId="77777777" w:rsidR="00C273FA" w:rsidRPr="007A308D" w:rsidRDefault="00C273FA" w:rsidP="00C273FA">
      <w:pPr>
        <w:pStyle w:val="Standard"/>
        <w:rPr>
          <w:rFonts w:asciiTheme="minorHAnsi" w:eastAsia="Times" w:hAnsiTheme="minorHAnsi" w:cstheme="minorHAnsi"/>
          <w:bCs/>
          <w:iCs/>
          <w:sz w:val="22"/>
          <w:szCs w:val="22"/>
          <w:lang w:eastAsia="fr-FR" w:bidi="ar-SA"/>
        </w:rPr>
      </w:pPr>
    </w:p>
    <w:p w14:paraId="243484FE" w14:textId="77777777" w:rsidR="00C273FA" w:rsidRPr="007A308D" w:rsidRDefault="00C273FA" w:rsidP="00C273FA">
      <w:pPr>
        <w:pStyle w:val="Standard"/>
        <w:rPr>
          <w:rFonts w:asciiTheme="minorHAnsi" w:eastAsia="Times" w:hAnsiTheme="minorHAnsi" w:cstheme="minorHAnsi"/>
          <w:bCs/>
          <w:iCs/>
          <w:sz w:val="22"/>
          <w:szCs w:val="22"/>
          <w:lang w:eastAsia="fr-FR" w:bidi="ar-SA"/>
        </w:rPr>
      </w:pPr>
      <w:r w:rsidRPr="007A308D">
        <w:rPr>
          <w:rFonts w:asciiTheme="minorHAnsi" w:eastAsia="Times" w:hAnsiTheme="minorHAnsi" w:cstheme="minorHAnsi"/>
          <w:bCs/>
          <w:iCs/>
          <w:sz w:val="22"/>
          <w:szCs w:val="22"/>
          <w:lang w:eastAsia="fr-FR" w:bidi="ar-SA"/>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0DDED5A6" w14:textId="77777777" w:rsidR="00274FA6" w:rsidRDefault="00C273FA" w:rsidP="00C273FA">
      <w:pPr>
        <w:pStyle w:val="Standard"/>
        <w:rPr>
          <w:rFonts w:asciiTheme="minorHAnsi" w:eastAsia="Times" w:hAnsiTheme="minorHAnsi" w:cstheme="minorHAnsi"/>
          <w:bCs/>
          <w:iCs/>
          <w:sz w:val="22"/>
          <w:szCs w:val="22"/>
          <w:lang w:eastAsia="fr-FR" w:bidi="ar-SA"/>
        </w:rPr>
      </w:pPr>
      <w:r w:rsidRPr="007A308D">
        <w:rPr>
          <w:rFonts w:asciiTheme="minorHAnsi" w:eastAsia="Times" w:hAnsiTheme="minorHAnsi" w:cstheme="minorHAnsi"/>
          <w:bCs/>
          <w:iCs/>
          <w:sz w:val="22"/>
          <w:szCs w:val="22"/>
          <w:lang w:eastAsia="fr-FR" w:bidi="ar-SA"/>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38B6FED2" w14:textId="77777777" w:rsidR="00C273FA" w:rsidRDefault="00C273FA" w:rsidP="00C273FA">
      <w:pPr>
        <w:pStyle w:val="Standard"/>
        <w:rPr>
          <w:rFonts w:asciiTheme="minorHAnsi" w:eastAsia="Times" w:hAnsiTheme="minorHAnsi" w:cstheme="minorHAnsi"/>
          <w:bCs/>
          <w:iCs/>
          <w:sz w:val="22"/>
          <w:szCs w:val="22"/>
          <w:lang w:eastAsia="fr-FR" w:bidi="ar-SA"/>
        </w:rPr>
      </w:pPr>
    </w:p>
    <w:p w14:paraId="5F5A9CFF"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27" w:name="__RefHeading__47578_1391709442"/>
      <w:bookmarkStart w:id="28" w:name="_Toc55543747"/>
      <w:bookmarkStart w:id="29" w:name="_Toc55543797"/>
      <w:bookmarkStart w:id="30" w:name="_Toc182401676"/>
      <w:r>
        <w:rPr>
          <w:rFonts w:asciiTheme="minorHAnsi" w:hAnsiTheme="minorHAnsi" w:cstheme="minorHAnsi"/>
          <w:sz w:val="22"/>
          <w:szCs w:val="22"/>
          <w:u w:val="single"/>
        </w:rPr>
        <w:t>Précisions concernant les groupements d'opérateurs économiques</w:t>
      </w:r>
      <w:bookmarkEnd w:id="27"/>
      <w:bookmarkEnd w:id="28"/>
      <w:bookmarkEnd w:id="29"/>
      <w:r>
        <w:rPr>
          <w:rFonts w:asciiTheme="minorHAnsi" w:hAnsiTheme="minorHAnsi" w:cstheme="minorHAnsi"/>
          <w:sz w:val="22"/>
          <w:szCs w:val="22"/>
          <w:u w:val="single"/>
        </w:rPr>
        <w:t xml:space="preserve"> (consortium)</w:t>
      </w:r>
      <w:bookmarkEnd w:id="30"/>
    </w:p>
    <w:p w14:paraId="3245D341" w14:textId="77777777" w:rsidR="00274FA6" w:rsidRDefault="00274FA6">
      <w:pPr>
        <w:pStyle w:val="Standard"/>
        <w:rPr>
          <w:rFonts w:asciiTheme="minorHAnsi" w:hAnsiTheme="minorHAnsi" w:cstheme="minorHAnsi"/>
          <w:bCs/>
          <w:iCs/>
          <w:sz w:val="22"/>
          <w:szCs w:val="22"/>
          <w:lang w:bidi="ar-SA"/>
        </w:rPr>
      </w:pPr>
    </w:p>
    <w:p w14:paraId="3BC63EAD" w14:textId="77777777" w:rsidR="00274FA6" w:rsidRDefault="005D65DC">
      <w:pPr>
        <w:pStyle w:val="Titre2"/>
        <w:spacing w:before="120" w:after="120" w:line="240" w:lineRule="auto"/>
        <w:ind w:left="708"/>
        <w:jc w:val="both"/>
        <w:rPr>
          <w:rFonts w:asciiTheme="minorHAnsi" w:hAnsiTheme="minorHAnsi" w:cstheme="minorHAnsi"/>
          <w:i/>
          <w:sz w:val="22"/>
          <w:szCs w:val="22"/>
        </w:rPr>
      </w:pPr>
      <w:bookmarkStart w:id="31" w:name="_Toc55543798"/>
      <w:bookmarkStart w:id="32" w:name="_Toc182401677"/>
      <w:r>
        <w:rPr>
          <w:rFonts w:asciiTheme="minorHAnsi" w:hAnsiTheme="minorHAnsi" w:cstheme="minorHAnsi"/>
          <w:i/>
          <w:sz w:val="22"/>
          <w:szCs w:val="22"/>
        </w:rPr>
        <w:t>Motifs d'exclusion en cas de groupement d'opérateurs économiques</w:t>
      </w:r>
      <w:bookmarkEnd w:id="31"/>
      <w:bookmarkEnd w:id="32"/>
    </w:p>
    <w:p w14:paraId="3F5F596D" w14:textId="77777777" w:rsidR="00274FA6" w:rsidRDefault="005D65D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47F677A0" w14:textId="77777777" w:rsidR="00274FA6" w:rsidRDefault="005D65DC">
      <w:pPr>
        <w:pStyle w:val="Titre2"/>
        <w:spacing w:before="120" w:after="120" w:line="240" w:lineRule="auto"/>
        <w:ind w:left="708"/>
        <w:jc w:val="both"/>
        <w:rPr>
          <w:rFonts w:asciiTheme="minorHAnsi" w:hAnsiTheme="minorHAnsi" w:cstheme="minorHAnsi"/>
          <w:i/>
          <w:sz w:val="22"/>
          <w:szCs w:val="22"/>
        </w:rPr>
      </w:pPr>
      <w:bookmarkStart w:id="33" w:name="_Toc55543800"/>
      <w:bookmarkStart w:id="34" w:name="_Toc182401678"/>
      <w:r>
        <w:rPr>
          <w:rFonts w:asciiTheme="minorHAnsi" w:hAnsiTheme="minorHAnsi" w:cstheme="minorHAnsi"/>
          <w:i/>
          <w:sz w:val="22"/>
          <w:szCs w:val="22"/>
        </w:rPr>
        <w:t>Forme du groupement</w:t>
      </w:r>
      <w:bookmarkEnd w:id="33"/>
      <w:bookmarkEnd w:id="34"/>
    </w:p>
    <w:p w14:paraId="55580479" w14:textId="77777777" w:rsidR="00274FA6" w:rsidRDefault="005D65D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forme du groupement est conjointe. Le mandataire est solidaire pour l'exécution du marché de chacun des membres du groupement pour ses obligations contractuelles à l'égard d’Expertise France.</w:t>
      </w:r>
    </w:p>
    <w:p w14:paraId="2CB07D82" w14:textId="77777777" w:rsidR="00274FA6" w:rsidRDefault="00274FA6">
      <w:pPr>
        <w:pStyle w:val="Standard"/>
        <w:rPr>
          <w:rFonts w:asciiTheme="minorHAnsi" w:hAnsiTheme="minorHAnsi" w:cstheme="minorHAnsi"/>
          <w:bCs/>
          <w:iCs/>
          <w:sz w:val="22"/>
          <w:szCs w:val="22"/>
          <w:lang w:bidi="ar-SA"/>
        </w:rPr>
      </w:pPr>
    </w:p>
    <w:p w14:paraId="09CBBF1E"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35" w:name="__RefHeading__47580_1391709442"/>
      <w:bookmarkStart w:id="36" w:name="_Toc55543748"/>
      <w:bookmarkStart w:id="37" w:name="_Toc55543801"/>
      <w:bookmarkStart w:id="38" w:name="_Toc182401679"/>
      <w:r>
        <w:rPr>
          <w:rFonts w:asciiTheme="minorHAnsi" w:hAnsiTheme="minorHAnsi" w:cstheme="minorHAnsi"/>
          <w:sz w:val="22"/>
          <w:szCs w:val="22"/>
          <w:u w:val="single"/>
        </w:rPr>
        <w:t>Précisions concernant la sous-traitance</w:t>
      </w:r>
      <w:bookmarkEnd w:id="35"/>
      <w:bookmarkEnd w:id="36"/>
      <w:bookmarkEnd w:id="37"/>
      <w:bookmarkEnd w:id="38"/>
    </w:p>
    <w:p w14:paraId="686FA209" w14:textId="77777777" w:rsidR="00274FA6" w:rsidRDefault="005D65DC">
      <w:pPr>
        <w:pStyle w:val="Titre2"/>
        <w:spacing w:before="120" w:after="120" w:line="240" w:lineRule="auto"/>
        <w:ind w:left="708"/>
        <w:jc w:val="both"/>
        <w:rPr>
          <w:rFonts w:asciiTheme="minorHAnsi" w:hAnsiTheme="minorHAnsi" w:cstheme="minorHAnsi"/>
          <w:i/>
          <w:sz w:val="22"/>
          <w:szCs w:val="22"/>
        </w:rPr>
      </w:pPr>
      <w:bookmarkStart w:id="39" w:name="_Toc55543802"/>
      <w:bookmarkStart w:id="40" w:name="_Toc182401680"/>
      <w:r>
        <w:rPr>
          <w:rFonts w:asciiTheme="minorHAnsi" w:hAnsiTheme="minorHAnsi" w:cstheme="minorHAnsi"/>
          <w:i/>
          <w:sz w:val="22"/>
          <w:szCs w:val="22"/>
        </w:rPr>
        <w:t>Motifs d'exclusion en cas de sous-traitance</w:t>
      </w:r>
      <w:bookmarkEnd w:id="39"/>
      <w:bookmarkEnd w:id="40"/>
    </w:p>
    <w:p w14:paraId="1DA81FB1" w14:textId="77777777" w:rsidR="00274FA6" w:rsidRDefault="005D65D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Les personnes à l'encontre desquelles il existe un motif d'exclusion ne peuvent être acceptées en tant que sous-traitant.</w:t>
      </w:r>
    </w:p>
    <w:p w14:paraId="55D49CC5" w14:textId="77777777" w:rsidR="00274FA6" w:rsidRDefault="005D65D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588F18BE" w14:textId="77777777" w:rsidR="00274FA6" w:rsidRDefault="005D65DC">
      <w:pPr>
        <w:pStyle w:val="Titre2"/>
        <w:spacing w:before="120" w:after="120" w:line="240" w:lineRule="auto"/>
        <w:ind w:left="708"/>
        <w:jc w:val="both"/>
        <w:rPr>
          <w:rFonts w:asciiTheme="minorHAnsi" w:hAnsiTheme="minorHAnsi" w:cstheme="minorHAnsi"/>
          <w:i/>
          <w:sz w:val="22"/>
          <w:szCs w:val="22"/>
        </w:rPr>
      </w:pPr>
      <w:r>
        <w:rPr>
          <w:rFonts w:asciiTheme="minorHAnsi" w:hAnsiTheme="minorHAnsi" w:cstheme="minorHAnsi"/>
          <w:i/>
          <w:sz w:val="22"/>
          <w:szCs w:val="22"/>
        </w:rPr>
        <w:t xml:space="preserve"> </w:t>
      </w:r>
      <w:bookmarkStart w:id="41" w:name="_Toc55543803"/>
      <w:bookmarkStart w:id="42" w:name="_Toc182401681"/>
      <w:r>
        <w:rPr>
          <w:rFonts w:asciiTheme="minorHAnsi" w:hAnsiTheme="minorHAnsi" w:cstheme="minorHAnsi"/>
          <w:i/>
          <w:sz w:val="22"/>
          <w:szCs w:val="22"/>
        </w:rPr>
        <w:t>Présentation d’un sous-traitant</w:t>
      </w:r>
      <w:bookmarkEnd w:id="41"/>
      <w:bookmarkEnd w:id="42"/>
    </w:p>
    <w:p w14:paraId="04B50F70" w14:textId="77777777" w:rsidR="00274FA6" w:rsidRDefault="005D65D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présentation d'un sous-traitant se fait à l'aide de l'imprimé DC 4 (Déclaration de sous-traitance)</w:t>
      </w:r>
      <w:r>
        <w:rPr>
          <w:rStyle w:val="Appelnotedebasdep"/>
          <w:rFonts w:asciiTheme="minorHAnsi" w:hAnsiTheme="minorHAnsi" w:cstheme="minorHAnsi"/>
          <w:bCs/>
          <w:iCs/>
          <w:sz w:val="22"/>
          <w:szCs w:val="22"/>
          <w:lang w:bidi="ar-SA"/>
        </w:rPr>
        <w:footnoteReference w:id="1"/>
      </w:r>
      <w:r>
        <w:rPr>
          <w:rFonts w:asciiTheme="minorHAnsi" w:hAnsiTheme="minorHAnsi" w:cstheme="minorHAnsi"/>
          <w:bCs/>
          <w:iCs/>
          <w:sz w:val="22"/>
          <w:szCs w:val="22"/>
          <w:lang w:bidi="ar-SA"/>
        </w:rPr>
        <w:t xml:space="preserve"> dûment rempli par le sous-traitant et le candidat, comportant l'indication des capacités professionnelles, techniques </w:t>
      </w:r>
      <w:r>
        <w:rPr>
          <w:rFonts w:asciiTheme="minorHAnsi" w:hAnsiTheme="minorHAnsi" w:cstheme="minorHAnsi"/>
          <w:bCs/>
          <w:iCs/>
          <w:sz w:val="22"/>
          <w:szCs w:val="22"/>
          <w:lang w:bidi="ar-SA"/>
        </w:rPr>
        <w:lastRenderedPageBreak/>
        <w:t xml:space="preserve">et financières du sous-traitant ainsi que la déclaration sur l'honneur que le sous-traitant ne se trouve pas sous le coup d'une interdiction d'accéder aux marchés publics. </w:t>
      </w:r>
    </w:p>
    <w:p w14:paraId="311DEA12" w14:textId="77777777" w:rsidR="00274FA6" w:rsidRDefault="00274FA6">
      <w:pPr>
        <w:pStyle w:val="Standard"/>
        <w:rPr>
          <w:rFonts w:asciiTheme="minorHAnsi" w:eastAsia="Times" w:hAnsiTheme="minorHAnsi" w:cstheme="minorHAnsi"/>
          <w:bCs/>
          <w:iCs/>
          <w:sz w:val="22"/>
          <w:szCs w:val="22"/>
          <w:lang w:eastAsia="fr-FR" w:bidi="ar-SA"/>
        </w:rPr>
      </w:pPr>
    </w:p>
    <w:p w14:paraId="63A978B9" w14:textId="77777777" w:rsidR="00274FA6" w:rsidRDefault="005D65D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3" w:name="_Toc56722965"/>
      <w:bookmarkStart w:id="44" w:name="_Toc56789984"/>
      <w:bookmarkStart w:id="45" w:name="_Toc56790441"/>
      <w:bookmarkStart w:id="46" w:name="_Toc63419888"/>
      <w:bookmarkStart w:id="47" w:name="_Toc182401682"/>
      <w:bookmarkEnd w:id="43"/>
      <w:bookmarkEnd w:id="44"/>
      <w:bookmarkEnd w:id="45"/>
      <w:bookmarkEnd w:id="46"/>
      <w:r>
        <w:rPr>
          <w:rFonts w:asciiTheme="minorHAnsi" w:hAnsiTheme="minorHAnsi" w:cstheme="minorHAnsi"/>
          <w:b/>
          <w:caps/>
          <w:sz w:val="28"/>
          <w:szCs w:val="22"/>
          <w:u w:val="single"/>
        </w:rPr>
        <w:t>Présentation des plis et modalités de depôt</w:t>
      </w:r>
      <w:bookmarkEnd w:id="47"/>
    </w:p>
    <w:p w14:paraId="77893648" w14:textId="77777777" w:rsidR="00274FA6" w:rsidRDefault="005D65DC">
      <w:pPr>
        <w:pStyle w:val="v"/>
        <w:widowControl w:val="0"/>
        <w:ind w:left="0" w:firstLine="0"/>
        <w:rPr>
          <w:rFonts w:asciiTheme="minorHAnsi" w:hAnsiTheme="minorHAnsi" w:cstheme="minorHAnsi"/>
          <w:szCs w:val="22"/>
        </w:rPr>
      </w:pPr>
      <w:bookmarkStart w:id="48" w:name="_Toc417653428"/>
      <w:bookmarkStart w:id="49" w:name="_Toc419212444"/>
      <w:bookmarkStart w:id="50" w:name="_Toc443657778"/>
      <w:bookmarkStart w:id="51" w:name="_Toc446628697"/>
      <w:r>
        <w:rPr>
          <w:rFonts w:asciiTheme="minorHAnsi" w:hAnsiTheme="minorHAnsi" w:cstheme="minorHAnsi"/>
          <w:szCs w:val="22"/>
        </w:rPr>
        <w:t>Les soumissionnaires remettent un dossier complet comprenant les pièces mentionnées ci-après. Les documents demandés doivent être signés par le soumissionnaire, le mandataire du groupement momentané d'entreprises ou chacun des membres de ce même groupement.</w:t>
      </w:r>
    </w:p>
    <w:p w14:paraId="65F469A1"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52" w:name="_Toc452049149"/>
      <w:bookmarkStart w:id="53" w:name="_Toc455587889"/>
      <w:bookmarkStart w:id="54" w:name="_Toc455679215"/>
      <w:bookmarkStart w:id="55" w:name="_Toc455768072"/>
      <w:bookmarkStart w:id="56" w:name="_Toc182401683"/>
      <w:bookmarkEnd w:id="48"/>
      <w:bookmarkEnd w:id="49"/>
      <w:bookmarkEnd w:id="50"/>
      <w:bookmarkEnd w:id="51"/>
      <w:r>
        <w:rPr>
          <w:rFonts w:asciiTheme="minorHAnsi" w:hAnsiTheme="minorHAnsi" w:cstheme="minorHAnsi"/>
          <w:sz w:val="22"/>
          <w:szCs w:val="22"/>
          <w:u w:val="single"/>
        </w:rPr>
        <w:t xml:space="preserve">Pièces constitutives de </w:t>
      </w:r>
      <w:bookmarkEnd w:id="52"/>
      <w:bookmarkEnd w:id="53"/>
      <w:bookmarkEnd w:id="54"/>
      <w:bookmarkEnd w:id="55"/>
      <w:r>
        <w:rPr>
          <w:rFonts w:asciiTheme="minorHAnsi" w:hAnsiTheme="minorHAnsi" w:cstheme="minorHAnsi"/>
          <w:sz w:val="22"/>
          <w:szCs w:val="22"/>
          <w:u w:val="single"/>
        </w:rPr>
        <w:t>la candidature</w:t>
      </w:r>
      <w:bookmarkEnd w:id="56"/>
    </w:p>
    <w:p w14:paraId="6C8540E5" w14:textId="77777777" w:rsidR="00274FA6" w:rsidRDefault="005D65DC">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les éléments de candidatures suivants :</w:t>
      </w:r>
    </w:p>
    <w:p w14:paraId="4F177140" w14:textId="77777777" w:rsidR="00274FA6" w:rsidRDefault="005D65DC">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Une preuve de l’enregistrement du candidat au registre des sociétés (K-bis ou équivalent) ;</w:t>
      </w:r>
    </w:p>
    <w:p w14:paraId="516078FE" w14:textId="77777777" w:rsidR="00274FA6" w:rsidRDefault="005D65DC">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14:paraId="3323675E" w14:textId="77777777" w:rsidR="00274FA6" w:rsidRDefault="005D65DC">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cas échéant, jugement(s) prononçant le redressement judiciaire (en cas de redressement judiciaire) ;</w:t>
      </w:r>
    </w:p>
    <w:p w14:paraId="70415C55" w14:textId="77777777" w:rsidR="00274FA6" w:rsidRDefault="005D65DC">
      <w:pPr>
        <w:pStyle w:val="Titre2"/>
        <w:spacing w:before="240" w:after="120" w:line="240" w:lineRule="auto"/>
        <w:jc w:val="both"/>
        <w:rPr>
          <w:rFonts w:asciiTheme="minorHAnsi" w:hAnsiTheme="minorHAnsi" w:cstheme="minorHAnsi"/>
          <w:sz w:val="22"/>
          <w:szCs w:val="22"/>
          <w:u w:val="single"/>
        </w:rPr>
      </w:pPr>
      <w:bookmarkStart w:id="57" w:name="_Toc182401684"/>
      <w:r>
        <w:rPr>
          <w:rFonts w:asciiTheme="minorHAnsi" w:hAnsiTheme="minorHAnsi" w:cstheme="minorHAnsi"/>
          <w:sz w:val="22"/>
          <w:szCs w:val="22"/>
          <w:u w:val="single"/>
        </w:rPr>
        <w:t>Pièces constitutives de l’offre</w:t>
      </w:r>
      <w:bookmarkEnd w:id="57"/>
    </w:p>
    <w:p w14:paraId="16802B42" w14:textId="77777777" w:rsidR="00274FA6" w:rsidRDefault="005D65DC">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un dossier complet comprenant les pièces suivantes :</w:t>
      </w:r>
    </w:p>
    <w:p w14:paraId="4E08388D" w14:textId="77777777" w:rsidR="00274FA6" w:rsidRDefault="005D65DC" w:rsidP="00C273FA">
      <w:pPr>
        <w:pStyle w:val="Default"/>
        <w:numPr>
          <w:ilvl w:val="0"/>
          <w:numId w:val="18"/>
        </w:numPr>
        <w:jc w:val="both"/>
        <w:rPr>
          <w:rFonts w:asciiTheme="minorHAnsi" w:eastAsia="Times" w:hAnsiTheme="minorHAnsi" w:cstheme="minorHAnsi"/>
          <w:color w:val="auto"/>
          <w:sz w:val="22"/>
          <w:szCs w:val="22"/>
        </w:rPr>
      </w:pPr>
      <w:r>
        <w:rPr>
          <w:rFonts w:asciiTheme="minorHAnsi" w:hAnsiTheme="minorHAnsi" w:cstheme="minorHAnsi"/>
          <w:sz w:val="22"/>
          <w:szCs w:val="22"/>
        </w:rPr>
        <w:t xml:space="preserve">Le projet de contrat </w:t>
      </w:r>
      <w:r w:rsidR="00C273FA">
        <w:rPr>
          <w:rFonts w:asciiTheme="minorHAnsi" w:eastAsia="Times" w:hAnsiTheme="minorHAnsi" w:cstheme="minorHAnsi"/>
          <w:color w:val="auto"/>
          <w:sz w:val="22"/>
          <w:szCs w:val="22"/>
        </w:rPr>
        <w:t>dûment renseigné, daté et signé.</w:t>
      </w:r>
    </w:p>
    <w:p w14:paraId="2C6E4E31" w14:textId="77777777" w:rsidR="00274FA6" w:rsidRDefault="005D65DC">
      <w:pPr>
        <w:pStyle w:val="v"/>
        <w:widowControl w:val="0"/>
        <w:numPr>
          <w:ilvl w:val="0"/>
          <w:numId w:val="18"/>
        </w:numPr>
        <w:rPr>
          <w:rFonts w:asciiTheme="minorHAnsi" w:hAnsiTheme="minorHAnsi" w:cstheme="minorHAnsi"/>
          <w:szCs w:val="22"/>
        </w:rPr>
      </w:pPr>
      <w:r>
        <w:rPr>
          <w:rFonts w:asciiTheme="minorHAnsi" w:hAnsiTheme="minorHAnsi" w:cstheme="minorHAnsi"/>
          <w:szCs w:val="22"/>
        </w:rPr>
        <w:t>Un mémoire technique comprenant les informations suivantes</w:t>
      </w:r>
      <w:r>
        <w:rPr>
          <w:rFonts w:asciiTheme="minorHAnsi" w:hAnsiTheme="minorHAnsi" w:cstheme="minorHAnsi"/>
          <w:b/>
          <w:szCs w:val="22"/>
        </w:rPr>
        <w:t xml:space="preserve"> </w:t>
      </w:r>
      <w:r>
        <w:rPr>
          <w:rFonts w:asciiTheme="minorHAnsi" w:hAnsiTheme="minorHAnsi" w:cstheme="minorHAnsi"/>
          <w:szCs w:val="22"/>
        </w:rPr>
        <w:t>:</w:t>
      </w:r>
    </w:p>
    <w:p w14:paraId="1EBA86E5" w14:textId="77777777" w:rsidR="00274FA6" w:rsidRDefault="005D65DC">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Description du service proposé</w:t>
      </w:r>
    </w:p>
    <w:p w14:paraId="74D5B18A" w14:textId="77777777" w:rsidR="00274FA6" w:rsidRDefault="005D65DC">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Méthodologie</w:t>
      </w:r>
    </w:p>
    <w:p w14:paraId="4508FDBC" w14:textId="77777777" w:rsidR="00274FA6" w:rsidRDefault="005D65DC">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Plan d’action</w:t>
      </w:r>
    </w:p>
    <w:p w14:paraId="04FADFDB" w14:textId="77777777" w:rsidR="00274FA6" w:rsidRDefault="005D65DC">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Chronogramme</w:t>
      </w:r>
    </w:p>
    <w:p w14:paraId="276A7DC5" w14:textId="77777777" w:rsidR="00274FA6" w:rsidRDefault="005D65DC">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CV des experts mobilisés</w:t>
      </w:r>
    </w:p>
    <w:p w14:paraId="3B67C4A9" w14:textId="77777777" w:rsidR="00274FA6" w:rsidRDefault="005D65DC">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Offre financière, y compris le décompte du temps prévu en j/h</w:t>
      </w:r>
    </w:p>
    <w:p w14:paraId="16F055EC" w14:textId="77777777" w:rsidR="00274FA6" w:rsidRDefault="005D65DC">
      <w:pPr>
        <w:pStyle w:val="Titre2"/>
        <w:spacing w:before="240" w:after="120" w:line="240" w:lineRule="auto"/>
        <w:jc w:val="both"/>
        <w:rPr>
          <w:rFonts w:asciiTheme="minorHAnsi" w:hAnsiTheme="minorHAnsi" w:cstheme="minorHAnsi"/>
          <w:sz w:val="22"/>
          <w:szCs w:val="22"/>
          <w:u w:val="single"/>
        </w:rPr>
      </w:pPr>
      <w:bookmarkStart w:id="58" w:name="_Toc182401685"/>
      <w:r>
        <w:rPr>
          <w:rFonts w:asciiTheme="minorHAnsi" w:hAnsiTheme="minorHAnsi" w:cstheme="minorHAnsi"/>
          <w:sz w:val="22"/>
          <w:szCs w:val="22"/>
          <w:u w:val="single"/>
        </w:rPr>
        <w:t>Durée de validité des offres</w:t>
      </w:r>
      <w:bookmarkEnd w:id="58"/>
    </w:p>
    <w:p w14:paraId="1D1D0000" w14:textId="77777777" w:rsidR="00274FA6" w:rsidRDefault="005D65DC">
      <w:pPr>
        <w:jc w:val="both"/>
        <w:rPr>
          <w:rFonts w:asciiTheme="minorHAnsi" w:hAnsiTheme="minorHAnsi" w:cstheme="minorHAnsi"/>
          <w:color w:val="000000"/>
          <w:sz w:val="22"/>
          <w:szCs w:val="22"/>
        </w:rPr>
      </w:pPr>
      <w:r>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7C95BB7D" w14:textId="77777777" w:rsidR="00274FA6" w:rsidRDefault="005D65DC">
      <w:pPr>
        <w:pStyle w:val="Titre2"/>
        <w:spacing w:before="240" w:after="120" w:line="240" w:lineRule="auto"/>
        <w:jc w:val="both"/>
        <w:rPr>
          <w:rFonts w:asciiTheme="minorHAnsi" w:hAnsiTheme="minorHAnsi" w:cstheme="minorHAnsi"/>
          <w:sz w:val="22"/>
          <w:szCs w:val="22"/>
          <w:u w:val="single"/>
        </w:rPr>
      </w:pPr>
      <w:bookmarkStart w:id="59" w:name="_Toc491193511"/>
      <w:bookmarkStart w:id="60" w:name="_Toc491193966"/>
      <w:bookmarkStart w:id="61" w:name="_Toc182401686"/>
      <w:bookmarkEnd w:id="59"/>
      <w:bookmarkEnd w:id="60"/>
      <w:r>
        <w:rPr>
          <w:rFonts w:asciiTheme="minorHAnsi" w:hAnsiTheme="minorHAnsi" w:cstheme="minorHAnsi"/>
          <w:sz w:val="22"/>
          <w:szCs w:val="22"/>
          <w:u w:val="single"/>
        </w:rPr>
        <w:t>Modalités de remise des plis</w:t>
      </w:r>
      <w:bookmarkEnd w:id="61"/>
    </w:p>
    <w:p w14:paraId="1746B328" w14:textId="77777777" w:rsidR="00274FA6" w:rsidRDefault="005D65DC">
      <w:pPr>
        <w:pStyle w:val="Titre2"/>
        <w:spacing w:before="120" w:after="120" w:line="240" w:lineRule="auto"/>
        <w:ind w:left="708"/>
        <w:jc w:val="both"/>
        <w:rPr>
          <w:rFonts w:asciiTheme="minorHAnsi" w:hAnsiTheme="minorHAnsi" w:cstheme="minorHAnsi"/>
          <w:i/>
          <w:sz w:val="22"/>
          <w:szCs w:val="22"/>
        </w:rPr>
      </w:pPr>
      <w:bookmarkStart w:id="62" w:name="_Toc182401687"/>
      <w:r>
        <w:rPr>
          <w:rFonts w:asciiTheme="minorHAnsi" w:hAnsiTheme="minorHAnsi" w:cstheme="minorHAnsi"/>
          <w:i/>
          <w:sz w:val="22"/>
          <w:szCs w:val="22"/>
        </w:rPr>
        <w:t>Remise des plis sous format papier</w:t>
      </w:r>
      <w:bookmarkEnd w:id="62"/>
      <w:r>
        <w:rPr>
          <w:rFonts w:asciiTheme="minorHAnsi" w:hAnsiTheme="minorHAnsi" w:cstheme="minorHAnsi"/>
          <w:i/>
          <w:sz w:val="22"/>
          <w:szCs w:val="22"/>
        </w:rPr>
        <w:t xml:space="preserve"> </w:t>
      </w:r>
    </w:p>
    <w:p w14:paraId="3FC7728D" w14:textId="180AD9DF" w:rsidR="00274FA6" w:rsidRPr="00C75096" w:rsidRDefault="005D65DC">
      <w:pPr>
        <w:spacing w:before="120"/>
        <w:jc w:val="both"/>
        <w:rPr>
          <w:rFonts w:asciiTheme="minorHAnsi" w:hAnsiTheme="minorHAnsi" w:cstheme="minorHAnsi"/>
          <w:sz w:val="22"/>
          <w:szCs w:val="22"/>
        </w:rPr>
      </w:pPr>
      <w:r>
        <w:rPr>
          <w:rFonts w:asciiTheme="minorHAnsi" w:hAnsiTheme="minorHAnsi" w:cstheme="minorHAnsi"/>
          <w:sz w:val="22"/>
          <w:szCs w:val="22"/>
        </w:rPr>
        <w:t>Les plis remis sous format papier sont rejetés.</w:t>
      </w:r>
    </w:p>
    <w:p w14:paraId="618259AC" w14:textId="77777777" w:rsidR="00274FA6" w:rsidRDefault="005D65DC">
      <w:pPr>
        <w:pStyle w:val="Titre2"/>
        <w:spacing w:before="120" w:after="120" w:line="240" w:lineRule="auto"/>
        <w:ind w:left="708"/>
        <w:jc w:val="both"/>
        <w:rPr>
          <w:rFonts w:asciiTheme="minorHAnsi" w:hAnsiTheme="minorHAnsi" w:cstheme="minorHAnsi"/>
          <w:i/>
          <w:sz w:val="22"/>
          <w:szCs w:val="22"/>
        </w:rPr>
      </w:pPr>
      <w:bookmarkStart w:id="63" w:name="_Toc182401688"/>
      <w:r>
        <w:rPr>
          <w:rFonts w:asciiTheme="minorHAnsi" w:hAnsiTheme="minorHAnsi" w:cstheme="minorHAnsi"/>
          <w:i/>
          <w:sz w:val="22"/>
          <w:szCs w:val="22"/>
        </w:rPr>
        <w:t>Remise électronique</w:t>
      </w:r>
      <w:bookmarkEnd w:id="63"/>
      <w:r>
        <w:rPr>
          <w:rFonts w:asciiTheme="minorHAnsi" w:hAnsiTheme="minorHAnsi" w:cstheme="minorHAnsi"/>
          <w:i/>
          <w:sz w:val="22"/>
          <w:szCs w:val="22"/>
        </w:rPr>
        <w:t xml:space="preserve"> </w:t>
      </w:r>
    </w:p>
    <w:p w14:paraId="60B6FC24" w14:textId="77777777" w:rsidR="00274FA6" w:rsidRDefault="005D65DC">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Pour accéder à l’espace de consultation du marché ou pour déposer leur pli, </w:t>
      </w:r>
      <w:r>
        <w:rPr>
          <w:rFonts w:asciiTheme="minorHAnsi" w:eastAsia="Times New Roman" w:hAnsiTheme="minorHAnsi" w:cstheme="minorHAnsi"/>
          <w:sz w:val="22"/>
          <w:szCs w:val="22"/>
        </w:rPr>
        <w:t>les soumissionnaires doivent se connecter à la Plateforme des Achats de l’Etat à l’adresse suivante</w:t>
      </w:r>
      <w:r>
        <w:rPr>
          <w:rFonts w:asciiTheme="minorHAnsi" w:hAnsiTheme="minorHAnsi" w:cstheme="minorHAnsi"/>
          <w:sz w:val="22"/>
          <w:szCs w:val="22"/>
        </w:rPr>
        <w:t xml:space="preserve"> : </w:t>
      </w:r>
    </w:p>
    <w:p w14:paraId="66F3D70E" w14:textId="77777777" w:rsidR="00274FA6" w:rsidRDefault="005D65DC">
      <w:pPr>
        <w:spacing w:line="240" w:lineRule="auto"/>
        <w:jc w:val="both"/>
        <w:rPr>
          <w:rFonts w:asciiTheme="minorHAnsi" w:hAnsiTheme="minorHAnsi" w:cstheme="minorHAnsi"/>
          <w:sz w:val="22"/>
          <w:szCs w:val="22"/>
        </w:rPr>
      </w:pPr>
      <w:hyperlink w:history="1">
        <w:r>
          <w:rPr>
            <w:rStyle w:val="Lienhypertexte"/>
            <w:rFonts w:asciiTheme="minorHAnsi" w:hAnsiTheme="minorHAnsi" w:cstheme="minorHAnsi"/>
            <w:sz w:val="22"/>
            <w:szCs w:val="22"/>
          </w:rPr>
          <w:t xml:space="preserve">https://www.marches-publics.gouv.fr </w:t>
        </w:r>
      </w:hyperlink>
    </w:p>
    <w:p w14:paraId="338E1618" w14:textId="77777777" w:rsidR="00274FA6" w:rsidRDefault="005D65DC">
      <w:pPr>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Toute remise par un autre moyen sera rejetée.</w:t>
      </w:r>
    </w:p>
    <w:p w14:paraId="6CF260AC" w14:textId="77777777" w:rsidR="00274FA6" w:rsidRDefault="005D65DC">
      <w:pPr>
        <w:spacing w:before="120" w:line="240" w:lineRule="auto"/>
        <w:jc w:val="both"/>
        <w:rPr>
          <w:rStyle w:val="Lienhypertexte"/>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14" w:tooltip="http://www.marches-publics.gouv.fr" w:history="1">
        <w:r>
          <w:rPr>
            <w:rStyle w:val="Lienhypertexte"/>
            <w:rFonts w:asciiTheme="minorHAnsi" w:hAnsiTheme="minorHAnsi" w:cstheme="minorHAnsi"/>
            <w:sz w:val="22"/>
            <w:szCs w:val="22"/>
          </w:rPr>
          <w:t>www.marches-publics.gouv.fr</w:t>
        </w:r>
      </w:hyperlink>
      <w:r>
        <w:rPr>
          <w:rStyle w:val="Lienhypertexte"/>
          <w:rFonts w:asciiTheme="minorHAnsi" w:hAnsiTheme="minorHAnsi" w:cstheme="minorHAnsi"/>
          <w:sz w:val="22"/>
          <w:szCs w:val="22"/>
        </w:rPr>
        <w:t xml:space="preserve">. </w:t>
      </w:r>
    </w:p>
    <w:p w14:paraId="29738B0A" w14:textId="77777777" w:rsidR="00274FA6" w:rsidRDefault="005D65DC">
      <w:pPr>
        <w:spacing w:before="120" w:line="240" w:lineRule="auto"/>
        <w:jc w:val="both"/>
        <w:rPr>
          <w:rFonts w:asciiTheme="minorHAnsi" w:hAnsiTheme="minorHAnsi" w:cstheme="minorHAnsi"/>
          <w:sz w:val="22"/>
          <w:szCs w:val="22"/>
        </w:rPr>
      </w:pPr>
      <w:r>
        <w:rPr>
          <w:rStyle w:val="Lienhypertexte"/>
          <w:rFonts w:asciiTheme="minorHAnsi" w:hAnsiTheme="minorHAnsi" w:cstheme="minorHAnsi"/>
          <w:color w:val="auto"/>
          <w:sz w:val="22"/>
          <w:szCs w:val="22"/>
          <w:u w:val="none"/>
        </w:rPr>
        <w:t xml:space="preserve">Les soumissionnaires y trouveront notamment </w:t>
      </w:r>
      <w:r>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50A9CF7B" w14:textId="77777777" w:rsidR="00274FA6" w:rsidRDefault="005D65DC">
      <w:pPr>
        <w:spacing w:before="120" w:line="240" w:lineRule="auto"/>
        <w:jc w:val="both"/>
        <w:rPr>
          <w:rStyle w:val="Lienhypertexte"/>
          <w:rFonts w:asciiTheme="minorHAnsi" w:hAnsiTheme="minorHAnsi" w:cstheme="minorHAnsi"/>
          <w:color w:val="auto"/>
          <w:sz w:val="22"/>
          <w:szCs w:val="22"/>
          <w:u w:val="none"/>
        </w:rPr>
      </w:pPr>
      <w:r>
        <w:rPr>
          <w:rFonts w:asciiTheme="minorHAnsi" w:hAnsiTheme="minorHAnsi" w:cstheme="minorHAnsi"/>
          <w:sz w:val="22"/>
          <w:szCs w:val="22"/>
        </w:rPr>
        <w:t>S'ils le souhaitent, les candidats pourront prendre contact avec le 09 72 37 01 30 tous les jours ouvrés de 9h00 à 19h00 pour bénéficier d'une assistance technique de PLACE dans l'accomplissement de ces opérations.</w:t>
      </w:r>
    </w:p>
    <w:p w14:paraId="1D897B27"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3E463600"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frais d'accès au réseau et de recours à la signature électronique sont à la charge de chaque candidat.</w:t>
      </w:r>
    </w:p>
    <w:p w14:paraId="269265A2" w14:textId="77777777" w:rsidR="00274FA6" w:rsidRDefault="005D65DC">
      <w:pPr>
        <w:spacing w:before="120" w:line="240" w:lineRule="auto"/>
        <w:jc w:val="both"/>
        <w:rPr>
          <w:rFonts w:asciiTheme="minorHAnsi" w:hAnsiTheme="minorHAnsi" w:cstheme="minorHAnsi"/>
          <w:sz w:val="22"/>
          <w:szCs w:val="22"/>
          <w:u w:val="single"/>
        </w:rPr>
      </w:pPr>
      <w:r>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5951C434"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L'attention des soumissionnaires est attirée sur le fait qu'ils devront au moins disposer d'un logiciel de navigation sur Internet. La disposition d'un outil de signature électronique n’est pas obligatoire.</w:t>
      </w:r>
    </w:p>
    <w:p w14:paraId="30E0DC41"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Pour constituer son offre, le soumissionnaire devra transmettre des fichiers établis dans les formats informatiques suivants : fichiers PDF, RTF, ZIP, suite Microsoft Office, LibreOffice ou Open Office. Tout fichier informatique établi dans un format informatique différent sera déclaré nul et non avenu.</w:t>
      </w:r>
    </w:p>
    <w:p w14:paraId="3D6E6987" w14:textId="77777777" w:rsidR="00274FA6" w:rsidRDefault="005D65DC">
      <w:pPr>
        <w:spacing w:before="240" w:line="240" w:lineRule="auto"/>
        <w:jc w:val="both"/>
        <w:rPr>
          <w:rFonts w:asciiTheme="minorHAnsi" w:hAnsiTheme="minorHAnsi" w:cstheme="minorHAnsi"/>
          <w:b/>
          <w:sz w:val="22"/>
          <w:szCs w:val="22"/>
        </w:rPr>
      </w:pPr>
      <w:r>
        <w:rPr>
          <w:rFonts w:asciiTheme="minorHAnsi" w:hAnsiTheme="minorHAnsi" w:cstheme="minorHAnsi"/>
          <w:b/>
          <w:sz w:val="22"/>
          <w:szCs w:val="22"/>
        </w:rPr>
        <w:t>ATTENTION !</w:t>
      </w:r>
    </w:p>
    <w:p w14:paraId="4FD3378F"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Tout fichier constitutif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750748C8"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338006B6"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NB : L’attention des soumissionnaires 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518E36E1"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Dans la mesure où la date et l’heure de fin d’acheminement font foi lors de la remise d’une réponse dématérialisée, les soumissionnaires sont invités à intégrer des marges de manœuvre dans leur processus de réponse par voie dématérialisée.</w:t>
      </w:r>
    </w:p>
    <w:p w14:paraId="57DC2982"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 Il s'engage enfin à en accepter la notification, selon les procédés habituellement en cours, sous forme papier.</w:t>
      </w:r>
    </w:p>
    <w:p w14:paraId="34313CEA" w14:textId="77777777" w:rsidR="00274FA6" w:rsidRDefault="005D65D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4" w:name="_Toc63419901"/>
      <w:bookmarkStart w:id="65" w:name="_Toc63419905"/>
      <w:bookmarkEnd w:id="64"/>
      <w:bookmarkEnd w:id="65"/>
      <w:r>
        <w:rPr>
          <w:rFonts w:asciiTheme="minorHAnsi" w:hAnsiTheme="minorHAnsi" w:cstheme="minorHAnsi"/>
          <w:b/>
          <w:caps/>
          <w:sz w:val="28"/>
          <w:szCs w:val="22"/>
          <w:u w:val="single"/>
        </w:rPr>
        <w:t> </w:t>
      </w:r>
      <w:bookmarkStart w:id="66" w:name="_Toc182401689"/>
      <w:r>
        <w:rPr>
          <w:rFonts w:asciiTheme="minorHAnsi" w:hAnsiTheme="minorHAnsi" w:cstheme="minorHAnsi"/>
          <w:b/>
          <w:caps/>
          <w:sz w:val="28"/>
          <w:szCs w:val="22"/>
          <w:u w:val="single"/>
        </w:rPr>
        <w:t>Analyse des candidatures</w:t>
      </w:r>
      <w:bookmarkEnd w:id="66"/>
    </w:p>
    <w:p w14:paraId="5FFAAAEE" w14:textId="77777777" w:rsidR="00274FA6" w:rsidRDefault="005D65DC">
      <w:pPr>
        <w:jc w:val="both"/>
        <w:rPr>
          <w:rFonts w:asciiTheme="minorHAnsi" w:hAnsiTheme="minorHAnsi" w:cstheme="minorHAnsi"/>
          <w:color w:val="000000"/>
          <w:sz w:val="22"/>
          <w:szCs w:val="22"/>
        </w:rPr>
      </w:pPr>
      <w:r>
        <w:rPr>
          <w:rFonts w:asciiTheme="minorHAnsi" w:hAnsiTheme="minorHAnsi" w:cstheme="minorHAnsi"/>
          <w:color w:val="000000"/>
          <w:sz w:val="22"/>
          <w:szCs w:val="22"/>
        </w:rPr>
        <w:t>La sélection des candidatures est assurée par le Comité d’évaluation d’Expertise France et se déroule selon les modalités suivantes.</w:t>
      </w:r>
    </w:p>
    <w:p w14:paraId="2E7C6911"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67" w:name="_Toc182401690"/>
      <w:r>
        <w:rPr>
          <w:rFonts w:asciiTheme="minorHAnsi" w:hAnsiTheme="minorHAnsi" w:cstheme="minorHAnsi"/>
          <w:sz w:val="22"/>
          <w:szCs w:val="22"/>
          <w:u w:val="single"/>
        </w:rPr>
        <w:t>Demande de compléments de candidature</w:t>
      </w:r>
      <w:bookmarkEnd w:id="67"/>
    </w:p>
    <w:p w14:paraId="75D78DA2" w14:textId="77777777" w:rsidR="00274FA6" w:rsidRDefault="005D65DC">
      <w:pPr>
        <w:jc w:val="both"/>
        <w:rPr>
          <w:rFonts w:asciiTheme="minorHAnsi" w:hAnsiTheme="minorHAnsi" w:cstheme="minorHAnsi"/>
          <w:color w:val="000000"/>
          <w:sz w:val="22"/>
          <w:szCs w:val="22"/>
        </w:rPr>
      </w:pPr>
      <w:r>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 Ce délai est précisé avec la demande de complément.</w:t>
      </w:r>
    </w:p>
    <w:p w14:paraId="69618599" w14:textId="77777777" w:rsidR="00274FA6" w:rsidRDefault="005D65DC">
      <w:p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incomplètes ou demeurées incomplètes à la suite d'une demande de compléments sont éliminées.</w:t>
      </w:r>
    </w:p>
    <w:p w14:paraId="5D4F2143"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68" w:name="_Toc182401691"/>
      <w:r>
        <w:rPr>
          <w:rFonts w:asciiTheme="minorHAnsi" w:hAnsiTheme="minorHAnsi" w:cstheme="minorHAnsi"/>
          <w:sz w:val="22"/>
          <w:szCs w:val="22"/>
          <w:u w:val="single"/>
        </w:rPr>
        <w:t>Rejet des candidatures hors délais - Ouverture des plis</w:t>
      </w:r>
      <w:bookmarkEnd w:id="68"/>
    </w:p>
    <w:p w14:paraId="3FBBE9A5" w14:textId="77777777" w:rsidR="00274FA6" w:rsidRDefault="005D65DC">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candidats et la composition des plis déposés. </w:t>
      </w:r>
    </w:p>
    <w:p w14:paraId="26FF44C5" w14:textId="77777777" w:rsidR="00274FA6" w:rsidRDefault="005D65DC">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14:paraId="29FE0DA3"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69" w:name="_Toc182401692"/>
      <w:r>
        <w:rPr>
          <w:rFonts w:asciiTheme="minorHAnsi" w:hAnsiTheme="minorHAnsi" w:cstheme="minorHAnsi"/>
          <w:sz w:val="22"/>
          <w:szCs w:val="22"/>
          <w:u w:val="single"/>
        </w:rPr>
        <w:lastRenderedPageBreak/>
        <w:t>Recevabilité des candidatures</w:t>
      </w:r>
      <w:bookmarkEnd w:id="69"/>
    </w:p>
    <w:p w14:paraId="125DF86A" w14:textId="77777777" w:rsidR="00274FA6" w:rsidRDefault="005D65DC">
      <w:pPr>
        <w:jc w:val="both"/>
        <w:rPr>
          <w:rFonts w:asciiTheme="minorHAnsi" w:hAnsiTheme="minorHAnsi" w:cstheme="minorHAnsi"/>
          <w:color w:val="000000"/>
          <w:sz w:val="22"/>
          <w:szCs w:val="22"/>
        </w:rPr>
      </w:pPr>
      <w:r>
        <w:rPr>
          <w:rFonts w:asciiTheme="minorHAnsi" w:hAnsiTheme="minorHAnsi" w:cstheme="minorHAnsi"/>
          <w:color w:val="000000"/>
          <w:sz w:val="22"/>
          <w:szCs w:val="22"/>
        </w:rPr>
        <w:t>En conformité avec l’Article 3 du présent document portant sur les</w:t>
      </w:r>
      <w:r w:rsidR="00C95537">
        <w:rPr>
          <w:rFonts w:asciiTheme="minorHAnsi" w:hAnsiTheme="minorHAnsi" w:cstheme="minorHAnsi"/>
          <w:color w:val="000000"/>
          <w:sz w:val="22"/>
          <w:szCs w:val="22"/>
        </w:rPr>
        <w:t xml:space="preserve"> conditions de participations, l</w:t>
      </w:r>
      <w:r>
        <w:rPr>
          <w:rFonts w:asciiTheme="minorHAnsi" w:hAnsiTheme="minorHAnsi" w:cstheme="minorHAnsi"/>
          <w:color w:val="000000"/>
          <w:sz w:val="22"/>
          <w:szCs w:val="22"/>
        </w:rPr>
        <w:t>e Comité d’évaluation d’Expertise France procède à l'analyse des de la recevabilité des candidatures sur la base des critères de recevabilité suivants :</w:t>
      </w:r>
    </w:p>
    <w:p w14:paraId="3A0FB7F3" w14:textId="77777777" w:rsidR="00274FA6" w:rsidRDefault="005D65D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Enregistrement du candidat au registre du commerce</w:t>
      </w:r>
    </w:p>
    <w:p w14:paraId="0810BD06" w14:textId="77777777" w:rsidR="00274FA6" w:rsidRDefault="005D65D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sociales du candidat</w:t>
      </w:r>
    </w:p>
    <w:p w14:paraId="05303732" w14:textId="77777777" w:rsidR="00274FA6" w:rsidRDefault="005D65D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fiscales du candidat</w:t>
      </w:r>
    </w:p>
    <w:p w14:paraId="25C22C7E" w14:textId="77777777" w:rsidR="00274FA6" w:rsidRDefault="005D65DC">
      <w:pPr>
        <w:pStyle w:val="Paragraphedeliste"/>
        <w:numPr>
          <w:ilvl w:val="0"/>
          <w:numId w:val="32"/>
        </w:numPr>
        <w:jc w:val="both"/>
        <w:rPr>
          <w:rFonts w:asciiTheme="minorHAnsi" w:hAnsiTheme="minorHAnsi" w:cstheme="minorHAnsi"/>
          <w:bCs/>
          <w:iCs/>
          <w:sz w:val="22"/>
          <w:szCs w:val="22"/>
        </w:rPr>
      </w:pPr>
      <w:r>
        <w:rPr>
          <w:rFonts w:asciiTheme="minorHAnsi" w:hAnsiTheme="minorHAnsi" w:cstheme="minorHAnsi"/>
          <w:color w:val="000000"/>
          <w:sz w:val="22"/>
          <w:szCs w:val="22"/>
        </w:rPr>
        <w:t xml:space="preserve">Le candidat ne doit pas se trouver dans une situation mentionnée des articles L. 2141-1 à L 2141-6 et L. 2141-7 à L. 2141-11 du Code de la commande publique et ne figurent pas </w:t>
      </w:r>
      <w:r>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2531A183" w14:textId="77777777" w:rsidR="00274FA6" w:rsidRDefault="005D65D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7C0DD9DB" w14:textId="77777777" w:rsidR="00274FA6" w:rsidRDefault="005D65D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doit justifier d’une mise en œuvre suffisante des mesures techniques et organisationnelles appropriées, de sorte que le traitement des données à caractère personnel qu’il opère soit conforme aux obligations réglementaires et légales en matière de protection des données (RGPD et loi Informatique et Libertés) et garantisse bien à cet égard la protection des droits de la personne concernée </w:t>
      </w:r>
    </w:p>
    <w:p w14:paraId="3A6B9A66" w14:textId="77777777" w:rsidR="00274FA6" w:rsidRPr="005D65DC" w:rsidRDefault="005D65DC" w:rsidP="005D65DC">
      <w:pPr>
        <w:pStyle w:val="Paragraphedeliste"/>
        <w:numPr>
          <w:ilvl w:val="0"/>
          <w:numId w:val="32"/>
        </w:numPr>
        <w:jc w:val="both"/>
        <w:rPr>
          <w:rFonts w:asciiTheme="minorHAnsi" w:hAnsiTheme="minorHAnsi" w:cstheme="minorHAnsi"/>
          <w:color w:val="000000"/>
          <w:sz w:val="22"/>
          <w:szCs w:val="22"/>
        </w:rPr>
      </w:pPr>
      <w:r w:rsidRPr="007A308D">
        <w:rPr>
          <w:rFonts w:asciiTheme="minorHAnsi" w:hAnsiTheme="minorHAnsi" w:cstheme="minorHAnsi"/>
          <w:color w:val="000000"/>
          <w:sz w:val="22"/>
          <w:szCs w:val="22"/>
        </w:rPr>
        <w:t>Les candidatures qui ne justifient pas de l'aptitude professionnelle et/ou qui ne disposent manifestement pas des capacités professionnelles, techniques ou financières suffisantes demandées pour cette consultation sont éliminées.</w:t>
      </w:r>
      <w:r w:rsidRPr="005D65DC">
        <w:rPr>
          <w:rFonts w:asciiTheme="minorHAnsi" w:hAnsiTheme="minorHAnsi" w:cstheme="minorHAnsi"/>
          <w:b/>
          <w:caps/>
          <w:color w:val="595959" w:themeColor="text1" w:themeTint="A6"/>
          <w:sz w:val="28"/>
          <w:szCs w:val="22"/>
          <w:u w:val="single"/>
        </w:rPr>
        <w:br w:type="page" w:clear="all"/>
      </w:r>
    </w:p>
    <w:p w14:paraId="4D0F0E00" w14:textId="77777777" w:rsidR="00274FA6" w:rsidRDefault="005D65D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0" w:name="_Toc182401693"/>
      <w:r>
        <w:rPr>
          <w:rFonts w:asciiTheme="minorHAnsi" w:hAnsiTheme="minorHAnsi" w:cstheme="minorHAnsi"/>
          <w:b/>
          <w:caps/>
          <w:sz w:val="28"/>
          <w:szCs w:val="22"/>
          <w:u w:val="single"/>
        </w:rPr>
        <w:lastRenderedPageBreak/>
        <w:t>Evaluation des offres, négociation et attribution</w:t>
      </w:r>
      <w:bookmarkEnd w:id="70"/>
    </w:p>
    <w:p w14:paraId="5598F2C3" w14:textId="77777777" w:rsidR="00274FA6" w:rsidRDefault="005D65DC">
      <w:pPr>
        <w:jc w:val="both"/>
        <w:rPr>
          <w:rFonts w:asciiTheme="minorHAnsi" w:hAnsiTheme="minorHAnsi" w:cstheme="minorHAnsi"/>
          <w:color w:val="000000"/>
          <w:sz w:val="22"/>
          <w:szCs w:val="22"/>
        </w:rPr>
      </w:pPr>
      <w:r>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67A5F7BB"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71" w:name="_Toc182401694"/>
      <w:r>
        <w:rPr>
          <w:rFonts w:asciiTheme="minorHAnsi" w:hAnsiTheme="minorHAnsi" w:cstheme="minorHAnsi"/>
          <w:sz w:val="22"/>
          <w:szCs w:val="22"/>
          <w:u w:val="single"/>
        </w:rPr>
        <w:t>Rejet des offres hors délais - Ouverture des offres</w:t>
      </w:r>
      <w:bookmarkEnd w:id="71"/>
    </w:p>
    <w:p w14:paraId="651DB96B" w14:textId="77777777" w:rsidR="00274FA6" w:rsidRDefault="005D65DC">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soumissionnaires et la composition des plis déposés. </w:t>
      </w:r>
    </w:p>
    <w:p w14:paraId="405F1AB5" w14:textId="77777777" w:rsidR="00274FA6" w:rsidRDefault="005D65DC">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14:paraId="1B906D9E"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72" w:name="_Toc182401695"/>
      <w:r>
        <w:rPr>
          <w:rFonts w:asciiTheme="minorHAnsi" w:hAnsiTheme="minorHAnsi" w:cstheme="minorHAnsi"/>
          <w:sz w:val="22"/>
          <w:szCs w:val="22"/>
          <w:u w:val="single"/>
        </w:rPr>
        <w:t>Analyse des offres</w:t>
      </w:r>
      <w:bookmarkEnd w:id="72"/>
    </w:p>
    <w:p w14:paraId="0ECA1467" w14:textId="77777777" w:rsidR="00274FA6" w:rsidRDefault="005D65DC">
      <w:pPr>
        <w:jc w:val="both"/>
        <w:rPr>
          <w:rFonts w:asciiTheme="minorHAnsi" w:hAnsiTheme="minorHAnsi" w:cstheme="minorHAnsi"/>
          <w:color w:val="000000"/>
          <w:sz w:val="22"/>
          <w:szCs w:val="22"/>
        </w:rPr>
      </w:pPr>
      <w:r>
        <w:rPr>
          <w:rFonts w:asciiTheme="minorHAnsi" w:hAnsiTheme="minorHAnsi" w:cstheme="minorHAnsi"/>
          <w:color w:val="000000"/>
          <w:sz w:val="22"/>
          <w:szCs w:val="22"/>
        </w:rPr>
        <w:t>Après avoir vérifié que les offres reçues sont régulières, acceptables et appropriées, le Comité d’évaluation d’Expertise France procède à l'analyse des offres des soumissionnaires retenus en application des critères définis ci-après.</w:t>
      </w:r>
    </w:p>
    <w:p w14:paraId="797D6A43"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73" w:name="_Toc182401696"/>
      <w:r>
        <w:rPr>
          <w:rFonts w:asciiTheme="minorHAnsi" w:hAnsiTheme="minorHAnsi" w:cstheme="minorHAnsi"/>
          <w:sz w:val="22"/>
          <w:szCs w:val="22"/>
          <w:u w:val="single"/>
        </w:rPr>
        <w:t>Rejet des offres irrégulières, inacceptables et inappropriées</w:t>
      </w:r>
      <w:bookmarkEnd w:id="73"/>
    </w:p>
    <w:p w14:paraId="5B628B0B" w14:textId="77777777" w:rsidR="00274FA6" w:rsidRDefault="005D65DC">
      <w:pPr>
        <w:jc w:val="both"/>
        <w:rPr>
          <w:rFonts w:asciiTheme="minorHAnsi" w:hAnsiTheme="minorHAnsi" w:cstheme="minorHAnsi"/>
          <w:color w:val="000000"/>
          <w:sz w:val="22"/>
          <w:szCs w:val="22"/>
        </w:rPr>
      </w:pPr>
      <w:r>
        <w:rPr>
          <w:rFonts w:asciiTheme="minorHAnsi" w:hAnsiTheme="minorHAnsi" w:cstheme="minorHAnsi"/>
          <w:color w:val="000000"/>
          <w:sz w:val="22"/>
          <w:szCs w:val="22"/>
        </w:rPr>
        <w:t>Le Comité d’évaluation procède à l’examen des offres reçues et, en application de l’article R.2152-1 du code de la commande publique, rejette les offres jugées irrégulières, inacceptables ou inappropriées, le cas échéant après mise en œuvre de la procédure de régularisation prévue à l’article R.2152-2 du même code.</w:t>
      </w:r>
    </w:p>
    <w:p w14:paraId="6E7D04D4"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74" w:name="_Toc182401697"/>
      <w:r>
        <w:rPr>
          <w:rFonts w:asciiTheme="minorHAnsi" w:hAnsiTheme="minorHAnsi" w:cstheme="minorHAnsi"/>
          <w:sz w:val="22"/>
          <w:szCs w:val="22"/>
          <w:u w:val="single"/>
        </w:rPr>
        <w:t>Comparaison des offres pour sélection de l’offre économiquement la plus avantageuse</w:t>
      </w:r>
      <w:bookmarkEnd w:id="74"/>
    </w:p>
    <w:p w14:paraId="4D2F1F11" w14:textId="77777777" w:rsidR="00274FA6" w:rsidRDefault="005D65DC">
      <w:pPr>
        <w:spacing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3C7B84D" w14:textId="77777777" w:rsidR="00274FA6" w:rsidRPr="007A308D" w:rsidRDefault="005D65DC">
      <w:pPr>
        <w:pStyle w:val="Titre2"/>
        <w:spacing w:before="120" w:after="120" w:line="240" w:lineRule="auto"/>
        <w:ind w:left="708"/>
        <w:jc w:val="both"/>
        <w:rPr>
          <w:rFonts w:asciiTheme="minorHAnsi" w:hAnsiTheme="minorHAnsi" w:cstheme="minorHAnsi"/>
          <w:i/>
          <w:sz w:val="22"/>
          <w:szCs w:val="22"/>
        </w:rPr>
      </w:pPr>
      <w:bookmarkStart w:id="75" w:name="_Toc182401698"/>
      <w:r>
        <w:rPr>
          <w:rFonts w:asciiTheme="minorHAnsi" w:hAnsiTheme="minorHAnsi" w:cstheme="minorHAnsi"/>
          <w:i/>
          <w:sz w:val="22"/>
          <w:szCs w:val="22"/>
        </w:rPr>
        <w:t xml:space="preserve">Critère 1 : </w:t>
      </w:r>
      <w:r w:rsidRPr="007A308D">
        <w:rPr>
          <w:rFonts w:asciiTheme="minorHAnsi" w:hAnsiTheme="minorHAnsi" w:cstheme="minorHAnsi"/>
          <w:i/>
          <w:sz w:val="22"/>
          <w:szCs w:val="22"/>
        </w:rPr>
        <w:t>prix des prestations</w:t>
      </w:r>
      <w:bookmarkEnd w:id="75"/>
      <w:r w:rsidRPr="007A308D">
        <w:rPr>
          <w:rFonts w:asciiTheme="minorHAnsi" w:hAnsiTheme="minorHAnsi" w:cstheme="minorHAnsi"/>
          <w:i/>
          <w:sz w:val="22"/>
          <w:szCs w:val="22"/>
        </w:rPr>
        <w:t xml:space="preserve"> </w:t>
      </w:r>
    </w:p>
    <w:p w14:paraId="3FF635BE" w14:textId="77777777" w:rsidR="00274FA6" w:rsidRDefault="005D65DC">
      <w:pPr>
        <w:spacing w:before="120"/>
        <w:jc w:val="both"/>
        <w:rPr>
          <w:rFonts w:asciiTheme="minorHAnsi" w:hAnsiTheme="minorHAnsi" w:cstheme="minorHAnsi"/>
          <w:b/>
          <w:color w:val="000000"/>
          <w:sz w:val="22"/>
          <w:szCs w:val="22"/>
        </w:rPr>
      </w:pPr>
      <w:r w:rsidRPr="007A308D">
        <w:rPr>
          <w:rFonts w:asciiTheme="minorHAnsi" w:hAnsiTheme="minorHAnsi" w:cstheme="minorHAnsi"/>
          <w:sz w:val="22"/>
          <w:szCs w:val="22"/>
        </w:rPr>
        <w:t xml:space="preserve">La </w:t>
      </w:r>
      <w:r w:rsidRPr="007A308D">
        <w:rPr>
          <w:rFonts w:asciiTheme="minorHAnsi" w:hAnsiTheme="minorHAnsi" w:cstheme="minorHAnsi"/>
          <w:b/>
          <w:sz w:val="22"/>
          <w:szCs w:val="22"/>
        </w:rPr>
        <w:t>notation financière (NF sur 30 points maximum)</w:t>
      </w:r>
      <w:r w:rsidRPr="007A308D">
        <w:rPr>
          <w:rFonts w:asciiTheme="minorHAnsi" w:hAnsiTheme="minorHAnsi" w:cstheme="minorHAnsi"/>
          <w:sz w:val="22"/>
          <w:szCs w:val="22"/>
        </w:rPr>
        <w:t xml:space="preserve"> portera sur la comparaison des offres financières de l’ensemble des candidats dont l’offre est</w:t>
      </w:r>
      <w:r>
        <w:rPr>
          <w:rFonts w:asciiTheme="minorHAnsi" w:hAnsiTheme="minorHAnsi" w:cstheme="minorHAnsi"/>
          <w:sz w:val="22"/>
          <w:szCs w:val="22"/>
        </w:rPr>
        <w:t xml:space="preserve"> régulière.</w:t>
      </w:r>
    </w:p>
    <w:p w14:paraId="637896B5" w14:textId="77777777" w:rsidR="00274FA6" w:rsidRDefault="005D65DC">
      <w:pPr>
        <w:pStyle w:val="Titre2"/>
        <w:spacing w:before="120" w:after="120" w:line="240" w:lineRule="auto"/>
        <w:ind w:left="708"/>
        <w:jc w:val="both"/>
        <w:rPr>
          <w:rFonts w:asciiTheme="minorHAnsi" w:hAnsiTheme="minorHAnsi" w:cstheme="minorHAnsi"/>
          <w:i/>
          <w:sz w:val="22"/>
          <w:szCs w:val="22"/>
        </w:rPr>
      </w:pPr>
      <w:bookmarkStart w:id="76" w:name="_Toc182401699"/>
      <w:r>
        <w:rPr>
          <w:rFonts w:asciiTheme="minorHAnsi" w:hAnsiTheme="minorHAnsi" w:cstheme="minorHAnsi"/>
          <w:i/>
          <w:sz w:val="22"/>
          <w:szCs w:val="22"/>
        </w:rPr>
        <w:t>Critère 2 : Qualité technique</w:t>
      </w:r>
      <w:bookmarkEnd w:id="76"/>
    </w:p>
    <w:p w14:paraId="243A920B" w14:textId="77777777" w:rsidR="00274FA6" w:rsidRDefault="00274FA6">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274FA6" w14:paraId="7742E94B" w14:textId="77777777">
        <w:tc>
          <w:tcPr>
            <w:tcW w:w="6654" w:type="dxa"/>
            <w:shd w:val="clear" w:color="auto" w:fill="D9D9D9" w:themeFill="background1" w:themeFillShade="D9"/>
          </w:tcPr>
          <w:p w14:paraId="7601863C" w14:textId="77777777" w:rsidR="00274FA6" w:rsidRDefault="005D65DC">
            <w:pPr>
              <w:jc w:val="both"/>
              <w:rPr>
                <w:rFonts w:asciiTheme="minorHAnsi" w:hAnsiTheme="minorHAnsi" w:cstheme="minorHAnsi"/>
                <w:b/>
                <w:sz w:val="22"/>
                <w:szCs w:val="22"/>
              </w:rPr>
            </w:pPr>
            <w:bookmarkStart w:id="77" w:name="_Hlk201745013"/>
            <w:r>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3387AE9F" w14:textId="77777777" w:rsidR="00274FA6" w:rsidRDefault="005D65DC">
            <w:pPr>
              <w:jc w:val="center"/>
              <w:rPr>
                <w:rFonts w:asciiTheme="minorHAnsi" w:hAnsiTheme="minorHAnsi" w:cstheme="minorHAnsi"/>
                <w:b/>
                <w:sz w:val="22"/>
                <w:szCs w:val="22"/>
              </w:rPr>
            </w:pPr>
            <w:r>
              <w:rPr>
                <w:rFonts w:asciiTheme="minorHAnsi" w:hAnsiTheme="minorHAnsi" w:cstheme="minorHAnsi"/>
                <w:b/>
                <w:sz w:val="22"/>
                <w:szCs w:val="22"/>
              </w:rPr>
              <w:t>Nombre de points maximum</w:t>
            </w:r>
          </w:p>
        </w:tc>
      </w:tr>
      <w:tr w:rsidR="00274FA6" w14:paraId="36E78CC3" w14:textId="77777777">
        <w:tc>
          <w:tcPr>
            <w:tcW w:w="6654" w:type="dxa"/>
          </w:tcPr>
          <w:p w14:paraId="5CFCD2C9" w14:textId="1380262E" w:rsidR="00274FA6" w:rsidRPr="007A308D" w:rsidRDefault="005D65DC">
            <w:pPr>
              <w:jc w:val="both"/>
              <w:rPr>
                <w:rFonts w:asciiTheme="minorHAnsi" w:hAnsiTheme="minorHAnsi" w:cstheme="minorHAnsi"/>
                <w:b/>
                <w:sz w:val="22"/>
                <w:szCs w:val="22"/>
              </w:rPr>
            </w:pPr>
            <w:r w:rsidRPr="007A308D">
              <w:rPr>
                <w:rFonts w:asciiTheme="minorHAnsi" w:hAnsiTheme="minorHAnsi" w:cstheme="minorHAnsi"/>
                <w:b/>
                <w:sz w:val="22"/>
                <w:szCs w:val="22"/>
              </w:rPr>
              <w:t xml:space="preserve">Sous-critère 1 : </w:t>
            </w:r>
            <w:r w:rsidR="00A602AA" w:rsidRPr="00A602AA">
              <w:rPr>
                <w:rFonts w:asciiTheme="minorHAnsi" w:hAnsiTheme="minorHAnsi" w:cstheme="minorHAnsi"/>
                <w:b/>
                <w:sz w:val="22"/>
                <w:szCs w:val="22"/>
              </w:rPr>
              <w:t>Expertise en innovation publique et Startups d’État</w:t>
            </w:r>
          </w:p>
        </w:tc>
        <w:tc>
          <w:tcPr>
            <w:tcW w:w="2692" w:type="dxa"/>
          </w:tcPr>
          <w:p w14:paraId="6A2F62A0" w14:textId="41D7BA3F" w:rsidR="00274FA6" w:rsidRPr="007A308D" w:rsidRDefault="006D473D">
            <w:pPr>
              <w:jc w:val="center"/>
              <w:rPr>
                <w:rFonts w:asciiTheme="minorHAnsi" w:hAnsiTheme="minorHAnsi" w:cstheme="minorHAnsi"/>
                <w:b/>
                <w:sz w:val="22"/>
                <w:szCs w:val="22"/>
              </w:rPr>
            </w:pPr>
            <w:r>
              <w:rPr>
                <w:rFonts w:asciiTheme="minorHAnsi" w:hAnsiTheme="minorHAnsi" w:cstheme="minorHAnsi"/>
                <w:b/>
                <w:sz w:val="22"/>
                <w:szCs w:val="22"/>
              </w:rPr>
              <w:t>20</w:t>
            </w:r>
          </w:p>
        </w:tc>
      </w:tr>
      <w:tr w:rsidR="00E66EF5" w14:paraId="42B8B6E1" w14:textId="77777777">
        <w:tc>
          <w:tcPr>
            <w:tcW w:w="6654" w:type="dxa"/>
          </w:tcPr>
          <w:p w14:paraId="352ABFA1" w14:textId="7B79031C" w:rsidR="00E66EF5" w:rsidRPr="007A308D" w:rsidRDefault="00E66EF5">
            <w:pPr>
              <w:jc w:val="both"/>
              <w:rPr>
                <w:rFonts w:asciiTheme="minorHAnsi" w:hAnsiTheme="minorHAnsi" w:cstheme="minorHAnsi"/>
                <w:b/>
                <w:sz w:val="22"/>
                <w:szCs w:val="22"/>
              </w:rPr>
            </w:pPr>
            <w:r w:rsidRPr="00E66EF5">
              <w:rPr>
                <w:rFonts w:asciiTheme="minorHAnsi" w:hAnsiTheme="minorHAnsi" w:cstheme="minorHAnsi"/>
                <w:b/>
                <w:sz w:val="22"/>
                <w:szCs w:val="22"/>
              </w:rPr>
              <w:t>Sous-critère 2 : Capacité d’intervention sur site et support local</w:t>
            </w:r>
          </w:p>
        </w:tc>
        <w:tc>
          <w:tcPr>
            <w:tcW w:w="2692" w:type="dxa"/>
          </w:tcPr>
          <w:p w14:paraId="44065A08" w14:textId="70D7DFBA" w:rsidR="00E66EF5" w:rsidRDefault="00E66EF5">
            <w:pPr>
              <w:jc w:val="center"/>
              <w:rPr>
                <w:rFonts w:asciiTheme="minorHAnsi" w:hAnsiTheme="minorHAnsi" w:cstheme="minorHAnsi"/>
                <w:b/>
                <w:sz w:val="22"/>
                <w:szCs w:val="22"/>
              </w:rPr>
            </w:pPr>
            <w:r>
              <w:rPr>
                <w:rFonts w:asciiTheme="minorHAnsi" w:hAnsiTheme="minorHAnsi" w:cstheme="minorHAnsi"/>
                <w:b/>
                <w:sz w:val="22"/>
                <w:szCs w:val="22"/>
              </w:rPr>
              <w:t>10</w:t>
            </w:r>
          </w:p>
        </w:tc>
      </w:tr>
      <w:tr w:rsidR="00E66EF5" w14:paraId="60BEAC7C" w14:textId="77777777">
        <w:tc>
          <w:tcPr>
            <w:tcW w:w="6654" w:type="dxa"/>
          </w:tcPr>
          <w:p w14:paraId="5A87CC2C" w14:textId="25F21937" w:rsidR="00E66EF5" w:rsidRPr="00E66EF5" w:rsidRDefault="00E66EF5" w:rsidP="00E66EF5">
            <w:pPr>
              <w:jc w:val="both"/>
              <w:rPr>
                <w:rFonts w:asciiTheme="minorHAnsi" w:hAnsiTheme="minorHAnsi" w:cstheme="minorHAnsi"/>
                <w:b/>
                <w:sz w:val="22"/>
                <w:szCs w:val="22"/>
              </w:rPr>
            </w:pPr>
            <w:r w:rsidRPr="007A308D">
              <w:rPr>
                <w:rFonts w:asciiTheme="minorHAnsi" w:hAnsiTheme="minorHAnsi" w:cstheme="minorHAnsi"/>
                <w:b/>
                <w:sz w:val="22"/>
                <w:szCs w:val="22"/>
              </w:rPr>
              <w:t xml:space="preserve">Sous-critère </w:t>
            </w:r>
            <w:r w:rsidR="006D473D">
              <w:rPr>
                <w:rFonts w:asciiTheme="minorHAnsi" w:hAnsiTheme="minorHAnsi" w:cstheme="minorHAnsi"/>
                <w:b/>
                <w:sz w:val="22"/>
                <w:szCs w:val="22"/>
              </w:rPr>
              <w:t>3</w:t>
            </w:r>
            <w:r w:rsidRPr="007A308D">
              <w:rPr>
                <w:rFonts w:asciiTheme="minorHAnsi" w:hAnsiTheme="minorHAnsi" w:cstheme="minorHAnsi"/>
                <w:b/>
                <w:sz w:val="22"/>
                <w:szCs w:val="22"/>
              </w:rPr>
              <w:t> :</w:t>
            </w:r>
            <w:r>
              <w:rPr>
                <w:rFonts w:asciiTheme="minorHAnsi" w:hAnsiTheme="minorHAnsi" w:cstheme="minorHAnsi"/>
                <w:b/>
                <w:sz w:val="22"/>
                <w:szCs w:val="22"/>
              </w:rPr>
              <w:t xml:space="preserve"> </w:t>
            </w:r>
            <w:r>
              <w:rPr>
                <w:rFonts w:ascii="Calibri" w:hAnsi="Calibri" w:cs="Calibri"/>
                <w:b/>
                <w:sz w:val="22"/>
                <w:szCs w:val="22"/>
              </w:rPr>
              <w:t>Bonne compréhension des dynamiques institutionnelles locales et m</w:t>
            </w:r>
            <w:r w:rsidRPr="00E66EF5">
              <w:rPr>
                <w:rFonts w:ascii="Calibri" w:hAnsi="Calibri" w:cs="Calibri"/>
                <w:b/>
                <w:sz w:val="22"/>
                <w:szCs w:val="22"/>
              </w:rPr>
              <w:t>aitrise des procédures administratives et</w:t>
            </w:r>
            <w:r>
              <w:rPr>
                <w:rFonts w:ascii="Calibri" w:hAnsi="Calibri" w:cs="Calibri"/>
                <w:b/>
                <w:sz w:val="22"/>
                <w:szCs w:val="22"/>
              </w:rPr>
              <w:t xml:space="preserve"> </w:t>
            </w:r>
            <w:r w:rsidRPr="00E66EF5">
              <w:rPr>
                <w:rFonts w:ascii="Calibri" w:hAnsi="Calibri" w:cs="Calibri"/>
                <w:b/>
                <w:sz w:val="22"/>
                <w:szCs w:val="22"/>
              </w:rPr>
              <w:t>logiques institutionnelles sénégalaises.</w:t>
            </w:r>
          </w:p>
        </w:tc>
        <w:tc>
          <w:tcPr>
            <w:tcW w:w="2692" w:type="dxa"/>
          </w:tcPr>
          <w:p w14:paraId="26B09E89" w14:textId="566879A6" w:rsidR="00E66EF5" w:rsidRDefault="00E66EF5">
            <w:pPr>
              <w:jc w:val="center"/>
              <w:rPr>
                <w:rFonts w:asciiTheme="minorHAnsi" w:hAnsiTheme="minorHAnsi" w:cstheme="minorHAnsi"/>
                <w:b/>
                <w:sz w:val="22"/>
                <w:szCs w:val="22"/>
              </w:rPr>
            </w:pPr>
            <w:r>
              <w:rPr>
                <w:rFonts w:asciiTheme="minorHAnsi" w:hAnsiTheme="minorHAnsi" w:cstheme="minorHAnsi"/>
                <w:b/>
                <w:sz w:val="22"/>
                <w:szCs w:val="22"/>
              </w:rPr>
              <w:t>10</w:t>
            </w:r>
          </w:p>
        </w:tc>
      </w:tr>
      <w:tr w:rsidR="00274FA6" w14:paraId="454E6DA7" w14:textId="77777777">
        <w:tc>
          <w:tcPr>
            <w:tcW w:w="6654" w:type="dxa"/>
          </w:tcPr>
          <w:p w14:paraId="5A08BFBE" w14:textId="3362D1C4" w:rsidR="00A602AA" w:rsidRPr="00A602AA" w:rsidRDefault="005D65DC" w:rsidP="00A602AA">
            <w:pPr>
              <w:jc w:val="both"/>
              <w:rPr>
                <w:rFonts w:ascii="Calibri" w:hAnsi="Calibri" w:cs="Calibri"/>
                <w:b/>
                <w:sz w:val="22"/>
                <w:szCs w:val="22"/>
              </w:rPr>
            </w:pPr>
            <w:r w:rsidRPr="007A308D">
              <w:rPr>
                <w:rFonts w:asciiTheme="minorHAnsi" w:hAnsiTheme="minorHAnsi" w:cstheme="minorHAnsi"/>
                <w:b/>
                <w:sz w:val="22"/>
                <w:szCs w:val="22"/>
              </w:rPr>
              <w:t xml:space="preserve">Sous-critère </w:t>
            </w:r>
            <w:r w:rsidR="006D473D">
              <w:rPr>
                <w:rFonts w:asciiTheme="minorHAnsi" w:hAnsiTheme="minorHAnsi" w:cstheme="minorHAnsi"/>
                <w:b/>
                <w:sz w:val="22"/>
                <w:szCs w:val="22"/>
              </w:rPr>
              <w:t>4</w:t>
            </w:r>
            <w:r w:rsidRPr="007A308D">
              <w:rPr>
                <w:rFonts w:asciiTheme="minorHAnsi" w:hAnsiTheme="minorHAnsi" w:cstheme="minorHAnsi"/>
                <w:b/>
                <w:sz w:val="22"/>
                <w:szCs w:val="22"/>
              </w:rPr>
              <w:t xml:space="preserve"> : </w:t>
            </w:r>
            <w:r w:rsidR="00AE15E8">
              <w:rPr>
                <w:rFonts w:ascii="Calibri" w:hAnsi="Calibri" w:cs="Calibri"/>
                <w:b/>
                <w:bCs/>
                <w:sz w:val="22"/>
                <w:szCs w:val="22"/>
              </w:rPr>
              <w:t>Méthodologie proposée de l’intervention</w:t>
            </w:r>
            <w:r w:rsidR="00A602AA">
              <w:rPr>
                <w:rFonts w:ascii="Calibri" w:hAnsi="Calibri" w:cs="Calibri"/>
                <w:sz w:val="22"/>
                <w:szCs w:val="22"/>
              </w:rPr>
              <w:t xml:space="preserve"> </w:t>
            </w:r>
          </w:p>
        </w:tc>
        <w:tc>
          <w:tcPr>
            <w:tcW w:w="2692" w:type="dxa"/>
          </w:tcPr>
          <w:p w14:paraId="1CB0CA52" w14:textId="1158C9DA" w:rsidR="00274FA6" w:rsidRPr="007A308D" w:rsidRDefault="00AE15E8">
            <w:pPr>
              <w:jc w:val="center"/>
              <w:rPr>
                <w:rFonts w:asciiTheme="minorHAnsi" w:hAnsiTheme="minorHAnsi" w:cstheme="minorHAnsi"/>
                <w:b/>
                <w:sz w:val="22"/>
                <w:szCs w:val="22"/>
              </w:rPr>
            </w:pPr>
            <w:r>
              <w:rPr>
                <w:rFonts w:asciiTheme="minorHAnsi" w:hAnsiTheme="minorHAnsi" w:cstheme="minorHAnsi"/>
                <w:b/>
                <w:sz w:val="22"/>
                <w:szCs w:val="22"/>
              </w:rPr>
              <w:t>15</w:t>
            </w:r>
          </w:p>
        </w:tc>
      </w:tr>
      <w:tr w:rsidR="00274FA6" w14:paraId="5410AEE2" w14:textId="77777777">
        <w:tc>
          <w:tcPr>
            <w:tcW w:w="6654" w:type="dxa"/>
          </w:tcPr>
          <w:p w14:paraId="386F0924" w14:textId="7A81BCDF" w:rsidR="00A602AA" w:rsidRPr="007A308D" w:rsidRDefault="005D65DC" w:rsidP="00A602AA">
            <w:pPr>
              <w:jc w:val="both"/>
              <w:rPr>
                <w:rFonts w:ascii="Calibri" w:hAnsi="Calibri" w:cs="Calibri"/>
                <w:b/>
                <w:sz w:val="22"/>
                <w:szCs w:val="22"/>
              </w:rPr>
            </w:pPr>
            <w:r w:rsidRPr="007A308D">
              <w:rPr>
                <w:rFonts w:ascii="Calibri" w:hAnsi="Calibri" w:cs="Calibri"/>
                <w:b/>
                <w:sz w:val="22"/>
                <w:szCs w:val="22"/>
              </w:rPr>
              <w:t xml:space="preserve">Sous-critère </w:t>
            </w:r>
            <w:r w:rsidR="006D473D">
              <w:rPr>
                <w:rFonts w:ascii="Calibri" w:hAnsi="Calibri" w:cs="Calibri"/>
                <w:b/>
                <w:sz w:val="22"/>
                <w:szCs w:val="22"/>
              </w:rPr>
              <w:t>5</w:t>
            </w:r>
            <w:r w:rsidRPr="007A308D">
              <w:rPr>
                <w:rFonts w:ascii="Calibri" w:hAnsi="Calibri" w:cs="Calibri"/>
                <w:b/>
                <w:sz w:val="22"/>
                <w:szCs w:val="22"/>
              </w:rPr>
              <w:t xml:space="preserve">: </w:t>
            </w:r>
            <w:r w:rsidR="00A602AA" w:rsidRPr="007A308D">
              <w:rPr>
                <w:rFonts w:ascii="Calibri" w:hAnsi="Calibri" w:cs="Calibri"/>
                <w:b/>
                <w:sz w:val="22"/>
                <w:szCs w:val="22"/>
              </w:rPr>
              <w:t>Expérience d</w:t>
            </w:r>
            <w:r w:rsidR="00E66EF5">
              <w:rPr>
                <w:rFonts w:ascii="Calibri" w:hAnsi="Calibri" w:cs="Calibri"/>
                <w:b/>
                <w:sz w:val="22"/>
                <w:szCs w:val="22"/>
              </w:rPr>
              <w:t>u cabinet</w:t>
            </w:r>
            <w:r w:rsidR="00A602AA" w:rsidRPr="007A308D">
              <w:rPr>
                <w:rFonts w:ascii="Calibri" w:hAnsi="Calibri" w:cs="Calibri"/>
                <w:b/>
                <w:sz w:val="22"/>
                <w:szCs w:val="22"/>
              </w:rPr>
              <w:t xml:space="preserve"> appréciée au regard de</w:t>
            </w:r>
            <w:r w:rsidR="00E66EF5">
              <w:rPr>
                <w:rFonts w:ascii="Calibri" w:hAnsi="Calibri" w:cs="Calibri"/>
                <w:b/>
                <w:sz w:val="22"/>
                <w:szCs w:val="22"/>
              </w:rPr>
              <w:t> :</w:t>
            </w:r>
          </w:p>
          <w:p w14:paraId="16BE7C6D" w14:textId="68316D32" w:rsidR="00A602AA" w:rsidRPr="006D473D" w:rsidRDefault="00E66EF5" w:rsidP="006D473D">
            <w:pPr>
              <w:numPr>
                <w:ilvl w:val="0"/>
                <w:numId w:val="44"/>
              </w:numPr>
              <w:contextualSpacing/>
              <w:jc w:val="both"/>
              <w:rPr>
                <w:rFonts w:ascii="Calibri" w:hAnsi="Calibri" w:cs="Calibri"/>
                <w:b/>
                <w:sz w:val="22"/>
                <w:szCs w:val="22"/>
              </w:rPr>
            </w:pPr>
            <w:r w:rsidRPr="00A602AA">
              <w:rPr>
                <w:rFonts w:ascii="Calibri" w:hAnsi="Calibri" w:cs="Calibri"/>
                <w:b/>
                <w:sz w:val="22"/>
                <w:szCs w:val="22"/>
              </w:rPr>
              <w:t>Expérience avérée de travail en Afrique de l’Ouest ou en contexte africain francophone</w:t>
            </w:r>
            <w:r>
              <w:rPr>
                <w:rFonts w:ascii="Calibri" w:hAnsi="Calibri" w:cs="Calibri"/>
                <w:b/>
                <w:sz w:val="22"/>
                <w:szCs w:val="22"/>
              </w:rPr>
              <w:t>.</w:t>
            </w:r>
          </w:p>
          <w:p w14:paraId="196A5EF0" w14:textId="67A32C4E" w:rsidR="00274FA6" w:rsidRPr="00A602AA" w:rsidRDefault="00A602AA" w:rsidP="005D65DC">
            <w:pPr>
              <w:numPr>
                <w:ilvl w:val="0"/>
                <w:numId w:val="44"/>
              </w:numPr>
              <w:contextualSpacing/>
              <w:jc w:val="both"/>
              <w:rPr>
                <w:rFonts w:ascii="Calibri" w:hAnsi="Calibri" w:cs="Calibri"/>
                <w:b/>
                <w:sz w:val="22"/>
                <w:szCs w:val="22"/>
              </w:rPr>
            </w:pPr>
            <w:r w:rsidRPr="00A602AA">
              <w:rPr>
                <w:rFonts w:ascii="Calibri" w:hAnsi="Calibri" w:cs="Calibri"/>
                <w:b/>
                <w:sz w:val="22"/>
                <w:szCs w:val="22"/>
              </w:rPr>
              <w:t>Expériences antérieures sur des missions similaires</w:t>
            </w:r>
            <w:r w:rsidRPr="00A602AA">
              <w:rPr>
                <w:rFonts w:asciiTheme="minorHAnsi" w:hAnsiTheme="minorHAnsi" w:cstheme="minorHAnsi"/>
                <w:b/>
                <w:sz w:val="22"/>
                <w:szCs w:val="22"/>
              </w:rPr>
              <w:t xml:space="preserve">  </w:t>
            </w:r>
          </w:p>
        </w:tc>
        <w:tc>
          <w:tcPr>
            <w:tcW w:w="2692" w:type="dxa"/>
          </w:tcPr>
          <w:p w14:paraId="20C8D7EF" w14:textId="7E01F377" w:rsidR="00274FA6" w:rsidRPr="007A308D" w:rsidRDefault="00274FA6">
            <w:pPr>
              <w:jc w:val="center"/>
              <w:rPr>
                <w:rFonts w:asciiTheme="minorHAnsi" w:hAnsiTheme="minorHAnsi" w:cstheme="minorHAnsi"/>
                <w:b/>
                <w:sz w:val="22"/>
                <w:szCs w:val="22"/>
              </w:rPr>
            </w:pPr>
          </w:p>
        </w:tc>
      </w:tr>
      <w:tr w:rsidR="00E66EF5" w14:paraId="182C58BD" w14:textId="77777777">
        <w:tc>
          <w:tcPr>
            <w:tcW w:w="6654" w:type="dxa"/>
          </w:tcPr>
          <w:p w14:paraId="5CE62105" w14:textId="18B09F6C" w:rsidR="00E66EF5" w:rsidRPr="007A308D" w:rsidRDefault="00E66EF5" w:rsidP="00E66EF5">
            <w:pPr>
              <w:jc w:val="both"/>
              <w:rPr>
                <w:rFonts w:ascii="Calibri" w:hAnsi="Calibri" w:cs="Calibri"/>
                <w:b/>
                <w:sz w:val="22"/>
                <w:szCs w:val="22"/>
              </w:rPr>
            </w:pPr>
            <w:r w:rsidRPr="007A308D">
              <w:rPr>
                <w:rFonts w:ascii="Calibri" w:hAnsi="Calibri" w:cs="Calibri"/>
                <w:b/>
                <w:sz w:val="22"/>
                <w:szCs w:val="22"/>
              </w:rPr>
              <w:t xml:space="preserve">Sous-critère </w:t>
            </w:r>
            <w:r w:rsidR="006D473D">
              <w:rPr>
                <w:rFonts w:ascii="Calibri" w:hAnsi="Calibri" w:cs="Calibri"/>
                <w:b/>
                <w:sz w:val="22"/>
                <w:szCs w:val="22"/>
              </w:rPr>
              <w:t>6</w:t>
            </w:r>
            <w:r w:rsidRPr="007A308D">
              <w:rPr>
                <w:rFonts w:ascii="Calibri" w:hAnsi="Calibri" w:cs="Calibri"/>
                <w:b/>
                <w:sz w:val="22"/>
                <w:szCs w:val="22"/>
              </w:rPr>
              <w:t> : Expérience d</w:t>
            </w:r>
            <w:r>
              <w:rPr>
                <w:rFonts w:ascii="Calibri" w:hAnsi="Calibri" w:cs="Calibri"/>
                <w:b/>
                <w:sz w:val="22"/>
                <w:szCs w:val="22"/>
              </w:rPr>
              <w:t>es experts mobilisés</w:t>
            </w:r>
            <w:r w:rsidRPr="007A308D">
              <w:rPr>
                <w:rFonts w:ascii="Calibri" w:hAnsi="Calibri" w:cs="Calibri"/>
                <w:b/>
                <w:sz w:val="22"/>
                <w:szCs w:val="22"/>
              </w:rPr>
              <w:t xml:space="preserve"> appréciée au regard de</w:t>
            </w:r>
          </w:p>
          <w:p w14:paraId="2DC6B07E" w14:textId="77777777" w:rsidR="006D473D" w:rsidRPr="006D473D" w:rsidRDefault="006D473D" w:rsidP="006D473D">
            <w:pPr>
              <w:numPr>
                <w:ilvl w:val="0"/>
                <w:numId w:val="44"/>
              </w:numPr>
              <w:contextualSpacing/>
              <w:jc w:val="both"/>
              <w:rPr>
                <w:rFonts w:ascii="Calibri" w:hAnsi="Calibri" w:cs="Calibri"/>
                <w:b/>
                <w:sz w:val="22"/>
                <w:szCs w:val="22"/>
              </w:rPr>
            </w:pPr>
            <w:r w:rsidRPr="00A602AA">
              <w:rPr>
                <w:rFonts w:ascii="Calibri" w:hAnsi="Calibri" w:cs="Calibri"/>
                <w:b/>
                <w:sz w:val="22"/>
                <w:szCs w:val="22"/>
              </w:rPr>
              <w:t>Expérience avérée de travail en Afrique de l’Ouest ou en contexte africain francophone</w:t>
            </w:r>
            <w:r>
              <w:rPr>
                <w:rFonts w:ascii="Calibri" w:hAnsi="Calibri" w:cs="Calibri"/>
                <w:b/>
                <w:sz w:val="22"/>
                <w:szCs w:val="22"/>
              </w:rPr>
              <w:t>.</w:t>
            </w:r>
          </w:p>
          <w:p w14:paraId="0A16FD80" w14:textId="77777777" w:rsidR="00E66EF5" w:rsidRPr="006D473D" w:rsidRDefault="00E66EF5" w:rsidP="00E66EF5">
            <w:pPr>
              <w:numPr>
                <w:ilvl w:val="0"/>
                <w:numId w:val="44"/>
              </w:numPr>
              <w:contextualSpacing/>
              <w:jc w:val="both"/>
              <w:rPr>
                <w:rFonts w:ascii="Calibri" w:hAnsi="Calibri" w:cs="Calibri"/>
                <w:b/>
                <w:sz w:val="22"/>
                <w:szCs w:val="22"/>
              </w:rPr>
            </w:pPr>
            <w:r w:rsidRPr="00E66EF5">
              <w:rPr>
                <w:rFonts w:ascii="Calibri" w:hAnsi="Calibri" w:cs="Calibri"/>
                <w:b/>
                <w:sz w:val="22"/>
                <w:szCs w:val="22"/>
              </w:rPr>
              <w:t>Expériences antérieures sur des missions similaires</w:t>
            </w:r>
            <w:r w:rsidRPr="00E66EF5">
              <w:rPr>
                <w:rFonts w:asciiTheme="minorHAnsi" w:hAnsiTheme="minorHAnsi" w:cstheme="minorHAnsi"/>
                <w:b/>
                <w:sz w:val="22"/>
                <w:szCs w:val="22"/>
              </w:rPr>
              <w:t xml:space="preserve"> </w:t>
            </w:r>
          </w:p>
          <w:p w14:paraId="0AFEA292" w14:textId="733C2B24" w:rsidR="006D473D" w:rsidRPr="006D473D" w:rsidRDefault="006D473D" w:rsidP="006D473D">
            <w:pPr>
              <w:numPr>
                <w:ilvl w:val="0"/>
                <w:numId w:val="44"/>
              </w:numPr>
              <w:contextualSpacing/>
              <w:jc w:val="both"/>
              <w:rPr>
                <w:rFonts w:ascii="Calibri" w:hAnsi="Calibri" w:cs="Calibri"/>
                <w:b/>
                <w:sz w:val="22"/>
                <w:szCs w:val="22"/>
              </w:rPr>
            </w:pPr>
            <w:r w:rsidRPr="007A308D">
              <w:rPr>
                <w:rFonts w:ascii="Calibri" w:hAnsi="Calibri" w:cs="Calibri"/>
                <w:b/>
                <w:sz w:val="22"/>
                <w:szCs w:val="22"/>
              </w:rPr>
              <w:t xml:space="preserve">Nb d’années d’expérience </w:t>
            </w:r>
            <w:r>
              <w:rPr>
                <w:rFonts w:ascii="Calibri" w:hAnsi="Calibri" w:cs="Calibri"/>
                <w:b/>
                <w:sz w:val="22"/>
                <w:szCs w:val="22"/>
              </w:rPr>
              <w:t xml:space="preserve">pertinentes </w:t>
            </w:r>
            <w:r w:rsidRPr="007A308D">
              <w:rPr>
                <w:rFonts w:ascii="Calibri" w:hAnsi="Calibri" w:cs="Calibri"/>
                <w:b/>
                <w:sz w:val="22"/>
                <w:szCs w:val="22"/>
              </w:rPr>
              <w:t>du personnel en charge de la mission</w:t>
            </w:r>
          </w:p>
        </w:tc>
        <w:tc>
          <w:tcPr>
            <w:tcW w:w="2692" w:type="dxa"/>
          </w:tcPr>
          <w:p w14:paraId="65AF7BC6" w14:textId="278CCA63" w:rsidR="00E66EF5" w:rsidRDefault="00E66EF5">
            <w:pPr>
              <w:jc w:val="center"/>
              <w:rPr>
                <w:rFonts w:asciiTheme="minorHAnsi" w:hAnsiTheme="minorHAnsi" w:cstheme="minorHAnsi"/>
                <w:b/>
                <w:sz w:val="22"/>
                <w:szCs w:val="22"/>
              </w:rPr>
            </w:pPr>
            <w:r>
              <w:rPr>
                <w:rFonts w:asciiTheme="minorHAnsi" w:hAnsiTheme="minorHAnsi" w:cstheme="minorHAnsi"/>
                <w:b/>
                <w:sz w:val="22"/>
                <w:szCs w:val="22"/>
              </w:rPr>
              <w:t>10</w:t>
            </w:r>
          </w:p>
        </w:tc>
      </w:tr>
      <w:tr w:rsidR="00274FA6" w14:paraId="0D6CAA48" w14:textId="77777777">
        <w:tc>
          <w:tcPr>
            <w:tcW w:w="6654" w:type="dxa"/>
          </w:tcPr>
          <w:p w14:paraId="1F1203BF" w14:textId="77777777" w:rsidR="00274FA6" w:rsidRPr="007A308D" w:rsidRDefault="005D65DC">
            <w:pPr>
              <w:jc w:val="right"/>
              <w:rPr>
                <w:rFonts w:asciiTheme="minorHAnsi" w:hAnsiTheme="minorHAnsi" w:cstheme="minorHAnsi"/>
                <w:b/>
                <w:sz w:val="22"/>
                <w:szCs w:val="22"/>
              </w:rPr>
            </w:pPr>
            <w:r w:rsidRPr="007A308D">
              <w:rPr>
                <w:rFonts w:asciiTheme="minorHAnsi" w:hAnsiTheme="minorHAnsi" w:cstheme="minorHAnsi"/>
                <w:b/>
                <w:sz w:val="22"/>
                <w:szCs w:val="22"/>
              </w:rPr>
              <w:t>TOTAL</w:t>
            </w:r>
          </w:p>
        </w:tc>
        <w:tc>
          <w:tcPr>
            <w:tcW w:w="2692" w:type="dxa"/>
          </w:tcPr>
          <w:p w14:paraId="11268298" w14:textId="77777777" w:rsidR="00274FA6" w:rsidRPr="007A308D" w:rsidRDefault="005D65DC">
            <w:pPr>
              <w:jc w:val="center"/>
              <w:rPr>
                <w:rFonts w:asciiTheme="minorHAnsi" w:hAnsiTheme="minorHAnsi" w:cstheme="minorHAnsi"/>
                <w:b/>
                <w:sz w:val="22"/>
                <w:szCs w:val="22"/>
              </w:rPr>
            </w:pPr>
            <w:r w:rsidRPr="007A308D">
              <w:rPr>
                <w:rFonts w:asciiTheme="minorHAnsi" w:hAnsiTheme="minorHAnsi" w:cstheme="minorHAnsi"/>
                <w:b/>
                <w:sz w:val="22"/>
                <w:szCs w:val="22"/>
              </w:rPr>
              <w:t>70</w:t>
            </w:r>
          </w:p>
        </w:tc>
      </w:tr>
    </w:tbl>
    <w:bookmarkEnd w:id="77"/>
    <w:p w14:paraId="1CCD5451" w14:textId="77777777" w:rsidR="00274FA6" w:rsidRPr="007A308D" w:rsidRDefault="005D65DC">
      <w:pPr>
        <w:spacing w:before="120"/>
        <w:jc w:val="both"/>
        <w:rPr>
          <w:rFonts w:asciiTheme="minorHAnsi" w:hAnsiTheme="minorHAnsi" w:cstheme="minorHAnsi"/>
          <w:sz w:val="22"/>
          <w:szCs w:val="22"/>
        </w:rPr>
      </w:pPr>
      <w:r w:rsidRPr="007A308D">
        <w:rPr>
          <w:rFonts w:asciiTheme="minorHAnsi" w:hAnsiTheme="minorHAnsi" w:cstheme="minorHAnsi"/>
          <w:sz w:val="22"/>
          <w:szCs w:val="22"/>
        </w:rPr>
        <w:lastRenderedPageBreak/>
        <w:t xml:space="preserve">Chaque offre technique, jugée conforme techniquement, se verra attribuer une </w:t>
      </w:r>
      <w:r w:rsidRPr="007A308D">
        <w:rPr>
          <w:rFonts w:asciiTheme="minorHAnsi" w:hAnsiTheme="minorHAnsi" w:cstheme="minorHAnsi"/>
          <w:b/>
          <w:sz w:val="22"/>
          <w:szCs w:val="22"/>
        </w:rPr>
        <w:t xml:space="preserve">note technique (NT sur 70 points maximum) </w:t>
      </w:r>
      <w:r w:rsidRPr="007A308D">
        <w:rPr>
          <w:rFonts w:asciiTheme="minorHAnsi" w:hAnsiTheme="minorHAnsi" w:cstheme="minorHAnsi"/>
          <w:sz w:val="22"/>
          <w:szCs w:val="22"/>
        </w:rPr>
        <w:t>par addition des notes pondérées obtenues sur chaque sous-critère.</w:t>
      </w:r>
    </w:p>
    <w:p w14:paraId="0C2857D5" w14:textId="77777777" w:rsidR="00274FA6" w:rsidRDefault="005D65DC">
      <w:pPr>
        <w:spacing w:before="120"/>
        <w:jc w:val="both"/>
        <w:rPr>
          <w:rFonts w:asciiTheme="minorHAnsi" w:hAnsiTheme="minorHAnsi" w:cstheme="minorHAnsi"/>
          <w:sz w:val="22"/>
          <w:szCs w:val="22"/>
        </w:rPr>
      </w:pPr>
      <w:r w:rsidRPr="007A308D">
        <w:rPr>
          <w:rFonts w:asciiTheme="minorHAnsi" w:hAnsiTheme="minorHAnsi" w:cstheme="minorHAnsi"/>
          <w:sz w:val="22"/>
          <w:szCs w:val="22"/>
        </w:rPr>
        <w:t xml:space="preserve">Les offres ayant obtenues une note technique inférieure à </w:t>
      </w:r>
      <w:r w:rsidR="007A308D" w:rsidRPr="007A308D">
        <w:rPr>
          <w:rFonts w:asciiTheme="minorHAnsi" w:hAnsiTheme="minorHAnsi" w:cstheme="minorHAnsi"/>
          <w:sz w:val="22"/>
          <w:szCs w:val="22"/>
        </w:rPr>
        <w:t>40</w:t>
      </w:r>
      <w:r w:rsidR="00704D77" w:rsidRPr="007A308D">
        <w:rPr>
          <w:rFonts w:asciiTheme="minorHAnsi" w:hAnsiTheme="minorHAnsi" w:cstheme="minorHAnsi"/>
          <w:sz w:val="22"/>
          <w:szCs w:val="22"/>
        </w:rPr>
        <w:t>/70</w:t>
      </w:r>
      <w:r w:rsidRPr="007A308D">
        <w:rPr>
          <w:rFonts w:asciiTheme="minorHAnsi" w:hAnsiTheme="minorHAnsi" w:cstheme="minorHAnsi"/>
          <w:sz w:val="22"/>
          <w:szCs w:val="22"/>
        </w:rPr>
        <w:t xml:space="preserve"> seront considérées comme inappropriées.</w:t>
      </w:r>
    </w:p>
    <w:p w14:paraId="02BE46E5"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78" w:name="_Toc182401700"/>
      <w:r>
        <w:rPr>
          <w:rFonts w:asciiTheme="minorHAnsi" w:hAnsiTheme="minorHAnsi" w:cstheme="minorHAnsi"/>
          <w:sz w:val="22"/>
          <w:szCs w:val="22"/>
          <w:u w:val="single"/>
        </w:rPr>
        <w:t>Négociations</w:t>
      </w:r>
      <w:bookmarkEnd w:id="78"/>
    </w:p>
    <w:p w14:paraId="58B281BA" w14:textId="77777777" w:rsidR="00274FA6" w:rsidRPr="007A308D" w:rsidRDefault="005D65DC">
      <w:pPr>
        <w:spacing w:before="120"/>
        <w:jc w:val="both"/>
        <w:rPr>
          <w:rFonts w:asciiTheme="minorHAnsi" w:hAnsiTheme="minorHAnsi" w:cstheme="minorHAnsi"/>
          <w:color w:val="000000"/>
          <w:sz w:val="22"/>
          <w:szCs w:val="22"/>
        </w:rPr>
      </w:pPr>
      <w:r w:rsidRPr="007A308D">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5327A1CD" w14:textId="77777777" w:rsidR="005D65DC" w:rsidRPr="007A308D" w:rsidRDefault="005D65DC" w:rsidP="005D65DC">
      <w:pPr>
        <w:spacing w:before="120"/>
        <w:jc w:val="both"/>
        <w:rPr>
          <w:rFonts w:ascii="Calibri" w:hAnsi="Calibri" w:cs="Calibri"/>
          <w:color w:val="000000"/>
          <w:sz w:val="22"/>
          <w:szCs w:val="22"/>
        </w:rPr>
      </w:pPr>
      <w:r w:rsidRPr="007A308D">
        <w:rPr>
          <w:rFonts w:ascii="Calibri" w:hAnsi="Calibri" w:cs="Calibri"/>
          <w:sz w:val="22"/>
          <w:szCs w:val="22"/>
        </w:rPr>
        <w:t>Toutefois, le pouvoir adjudicateur se réserve le droit de procéder à l’attribution du marché sans négociation.</w:t>
      </w:r>
    </w:p>
    <w:p w14:paraId="32770F2A" w14:textId="77777777" w:rsidR="005D65DC" w:rsidRPr="007A308D" w:rsidRDefault="005D65DC" w:rsidP="005D65DC">
      <w:pPr>
        <w:keepNext/>
        <w:widowControl w:val="0"/>
        <w:spacing w:before="120" w:after="120" w:line="240" w:lineRule="auto"/>
        <w:ind w:left="708"/>
        <w:jc w:val="both"/>
        <w:outlineLvl w:val="1"/>
        <w:rPr>
          <w:rFonts w:ascii="Calibri" w:hAnsi="Calibri" w:cs="Calibri"/>
          <w:b/>
          <w:bCs/>
          <w:i/>
          <w:sz w:val="22"/>
          <w:szCs w:val="22"/>
        </w:rPr>
      </w:pPr>
      <w:bookmarkStart w:id="79" w:name="_Toc182401701"/>
      <w:r w:rsidRPr="007A308D">
        <w:rPr>
          <w:rFonts w:ascii="Calibri" w:hAnsi="Calibri" w:cs="Calibri"/>
          <w:b/>
          <w:bCs/>
          <w:i/>
          <w:sz w:val="22"/>
          <w:szCs w:val="22"/>
        </w:rPr>
        <w:t>Audition des soumissionnaires – négociation des offres</w:t>
      </w:r>
      <w:bookmarkEnd w:id="79"/>
    </w:p>
    <w:p w14:paraId="1C8D81FF" w14:textId="77777777" w:rsidR="005D65DC" w:rsidRPr="005D65DC" w:rsidRDefault="005D65DC" w:rsidP="005D65DC">
      <w:pPr>
        <w:spacing w:before="120" w:line="240" w:lineRule="auto"/>
        <w:jc w:val="both"/>
        <w:rPr>
          <w:rFonts w:ascii="Calibri" w:hAnsi="Calibri" w:cs="Calibri"/>
          <w:sz w:val="22"/>
          <w:szCs w:val="22"/>
        </w:rPr>
      </w:pPr>
      <w:r w:rsidRPr="007A308D">
        <w:rPr>
          <w:rFonts w:ascii="Calibri" w:hAnsi="Calibri" w:cs="Calibri"/>
          <w:sz w:val="22"/>
          <w:szCs w:val="22"/>
        </w:rPr>
        <w:t>La négociation pourra se poursuivre par échanges à distance.</w:t>
      </w:r>
    </w:p>
    <w:p w14:paraId="7BC0CEE7" w14:textId="77777777" w:rsidR="00274FA6" w:rsidRDefault="005D65DC">
      <w:pPr>
        <w:pStyle w:val="Titre2"/>
        <w:spacing w:before="120" w:after="120" w:line="240" w:lineRule="auto"/>
        <w:jc w:val="both"/>
        <w:rPr>
          <w:rFonts w:asciiTheme="minorHAnsi" w:hAnsiTheme="minorHAnsi" w:cstheme="minorHAnsi"/>
          <w:caps/>
          <w:sz w:val="28"/>
          <w:szCs w:val="22"/>
          <w:u w:val="single"/>
        </w:rPr>
      </w:pPr>
      <w:bookmarkStart w:id="80" w:name="_Toc182401702"/>
      <w:r>
        <w:rPr>
          <w:rFonts w:asciiTheme="minorHAnsi" w:hAnsiTheme="minorHAnsi" w:cstheme="minorHAnsi"/>
          <w:sz w:val="22"/>
          <w:szCs w:val="22"/>
          <w:u w:val="single"/>
        </w:rPr>
        <w:t>Attribution</w:t>
      </w:r>
      <w:bookmarkEnd w:id="80"/>
      <w:r>
        <w:rPr>
          <w:rFonts w:asciiTheme="minorHAnsi" w:hAnsiTheme="minorHAnsi" w:cstheme="minorHAnsi"/>
          <w:b w:val="0"/>
          <w:caps/>
          <w:sz w:val="28"/>
          <w:szCs w:val="22"/>
          <w:u w:val="single"/>
        </w:rPr>
        <w:t xml:space="preserve"> </w:t>
      </w:r>
    </w:p>
    <w:p w14:paraId="2ECE67C2"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note globale (NG sur un maximum de 100 points)</w:t>
      </w:r>
      <w:r>
        <w:rPr>
          <w:rFonts w:asciiTheme="minorHAnsi" w:hAnsiTheme="minorHAnsi" w:cstheme="minorHAnsi"/>
          <w:sz w:val="22"/>
          <w:szCs w:val="22"/>
        </w:rPr>
        <w:t xml:space="preserve"> obtenue par addition des notes technique et financière (</w:t>
      </w:r>
      <w:r>
        <w:rPr>
          <w:rFonts w:asciiTheme="minorHAnsi" w:hAnsiTheme="minorHAnsi" w:cstheme="minorHAnsi"/>
          <w:b/>
          <w:sz w:val="22"/>
          <w:szCs w:val="22"/>
        </w:rPr>
        <w:t>NG=NF+NT</w:t>
      </w:r>
      <w:r>
        <w:rPr>
          <w:rFonts w:asciiTheme="minorHAnsi" w:hAnsiTheme="minorHAnsi" w:cstheme="minorHAnsi"/>
          <w:sz w:val="22"/>
          <w:szCs w:val="22"/>
        </w:rPr>
        <w:t>) sera attribuée à chaque offre évaluée techniquement et financièrement.</w:t>
      </w:r>
    </w:p>
    <w:p w14:paraId="3F6F506C" w14:textId="77777777" w:rsidR="00274FA6" w:rsidRDefault="005D65D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soumissionnaire(s) ayant obtenu la note globale la plus élevée sera (seront) considéré(s) comme ayant fourni l'offre économiquement la plus avantageuse et se verra (verront) attribuer le marché.</w:t>
      </w:r>
    </w:p>
    <w:p w14:paraId="2C6D1BFF" w14:textId="77777777" w:rsidR="00274FA6" w:rsidRDefault="005D65DC">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pouvoir adjudicateur peut ne pas donner suite à la consultation pour tout motif d'intérêt général.</w:t>
      </w:r>
    </w:p>
    <w:p w14:paraId="70D7DA87" w14:textId="77777777" w:rsidR="00274FA6" w:rsidRDefault="005D65DC">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81" w:name="_Toc491193515"/>
      <w:bookmarkStart w:id="82" w:name="_Toc491193970"/>
      <w:bookmarkStart w:id="83" w:name="_Toc182401703"/>
      <w:bookmarkEnd w:id="81"/>
      <w:bookmarkEnd w:id="82"/>
      <w:r>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83"/>
    </w:p>
    <w:p w14:paraId="23E76588"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7F2EC8E0"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40DD3B9A"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244511A" w14:textId="77777777" w:rsidR="00274FA6" w:rsidRDefault="005D65DC">
      <w:pPr>
        <w:pStyle w:val="Titre2"/>
        <w:spacing w:before="120" w:after="120" w:line="240" w:lineRule="auto"/>
        <w:jc w:val="both"/>
        <w:rPr>
          <w:rFonts w:asciiTheme="minorHAnsi" w:hAnsiTheme="minorHAnsi" w:cstheme="minorHAnsi"/>
          <w:sz w:val="22"/>
          <w:szCs w:val="22"/>
          <w:u w:val="single"/>
        </w:rPr>
      </w:pPr>
      <w:bookmarkStart w:id="84" w:name="_Toc182401704"/>
      <w:r>
        <w:rPr>
          <w:rFonts w:asciiTheme="minorHAnsi" w:hAnsiTheme="minorHAnsi" w:cstheme="minorHAnsi"/>
          <w:sz w:val="22"/>
          <w:szCs w:val="22"/>
          <w:u w:val="single"/>
        </w:rPr>
        <w:t>Identité et coordonnées du responsable de traitement et de son représentant :</w:t>
      </w:r>
      <w:bookmarkEnd w:id="84"/>
    </w:p>
    <w:p w14:paraId="11E7F0DF" w14:textId="77777777" w:rsidR="00274FA6" w:rsidRDefault="005D65DC">
      <w:pPr>
        <w:pStyle w:val="Titre2"/>
        <w:spacing w:before="120" w:after="120" w:line="240" w:lineRule="auto"/>
        <w:ind w:left="708"/>
        <w:jc w:val="both"/>
        <w:rPr>
          <w:rFonts w:asciiTheme="minorHAnsi" w:hAnsiTheme="minorHAnsi" w:cstheme="minorHAnsi"/>
          <w:sz w:val="22"/>
          <w:szCs w:val="22"/>
          <w:u w:val="single"/>
        </w:rPr>
      </w:pPr>
      <w:bookmarkStart w:id="85" w:name="_Toc182401705"/>
      <w:r>
        <w:rPr>
          <w:rFonts w:asciiTheme="minorHAnsi" w:hAnsiTheme="minorHAnsi" w:cstheme="minorHAnsi"/>
          <w:sz w:val="22"/>
          <w:szCs w:val="22"/>
          <w:u w:val="single"/>
        </w:rPr>
        <w:t>Pour la plateforme PLACE :</w:t>
      </w:r>
      <w:bookmarkEnd w:id="85"/>
      <w:r>
        <w:rPr>
          <w:rFonts w:asciiTheme="minorHAnsi" w:hAnsiTheme="minorHAnsi" w:cstheme="minorHAnsi"/>
          <w:sz w:val="22"/>
          <w:szCs w:val="22"/>
          <w:u w:val="single"/>
        </w:rPr>
        <w:t xml:space="preserve"> </w:t>
      </w:r>
    </w:p>
    <w:p w14:paraId="0A1044C1"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Ministère de l'action et des comptes publics</w:t>
      </w:r>
    </w:p>
    <w:p w14:paraId="2D2A4AE6"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14:paraId="4A882887"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14:paraId="6487AE1D"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le Directeur des achats de l'Etat</w:t>
      </w:r>
    </w:p>
    <w:p w14:paraId="442F7E07"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14:paraId="6D02B72B"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Direction des achats de l’Etat représenté par son Directeur</w:t>
      </w:r>
    </w:p>
    <w:p w14:paraId="1C39EAA7" w14:textId="77777777" w:rsidR="00274FA6" w:rsidRDefault="005D65DC">
      <w:pPr>
        <w:pStyle w:val="Titre2"/>
        <w:spacing w:before="120" w:after="120" w:line="240" w:lineRule="auto"/>
        <w:ind w:left="708"/>
        <w:jc w:val="both"/>
        <w:rPr>
          <w:rFonts w:asciiTheme="minorHAnsi" w:hAnsiTheme="minorHAnsi" w:cstheme="minorHAnsi"/>
          <w:sz w:val="22"/>
          <w:szCs w:val="22"/>
          <w:u w:val="single"/>
        </w:rPr>
      </w:pPr>
      <w:bookmarkStart w:id="86" w:name="_Toc182401706"/>
      <w:r>
        <w:rPr>
          <w:rFonts w:asciiTheme="minorHAnsi" w:hAnsiTheme="minorHAnsi" w:cstheme="minorHAnsi"/>
          <w:sz w:val="22"/>
          <w:szCs w:val="22"/>
          <w:u w:val="single"/>
        </w:rPr>
        <w:t>Coordonnées du délégué à la protection des données personnelles :</w:t>
      </w:r>
      <w:bookmarkEnd w:id="86"/>
    </w:p>
    <w:p w14:paraId="74EBD039" w14:textId="77777777" w:rsidR="00274FA6" w:rsidRDefault="005D65DC">
      <w:pPr>
        <w:pStyle w:val="Default"/>
        <w:spacing w:before="120"/>
        <w:jc w:val="both"/>
        <w:rPr>
          <w:rFonts w:asciiTheme="minorHAnsi" w:hAnsiTheme="minorHAnsi" w:cstheme="minorHAnsi"/>
          <w:color w:val="auto"/>
          <w:sz w:val="22"/>
          <w:szCs w:val="22"/>
        </w:rPr>
      </w:pPr>
      <w:hyperlink r:id="rId15" w:tooltip="mailto:le-delegue-a-la-protection-des-donnees-personnelles@finances.gouv.fr" w:history="1">
        <w:r>
          <w:rPr>
            <w:rFonts w:asciiTheme="minorHAnsi" w:hAnsiTheme="minorHAnsi" w:cstheme="minorHAnsi"/>
            <w:color w:val="auto"/>
            <w:sz w:val="22"/>
            <w:szCs w:val="22"/>
          </w:rPr>
          <w:t>le-delegue-a-la-protection-des-donnees-personnelles@finances.gouv.fr</w:t>
        </w:r>
      </w:hyperlink>
    </w:p>
    <w:p w14:paraId="15A00675" w14:textId="77777777" w:rsidR="00274FA6" w:rsidRDefault="00274FA6">
      <w:pPr>
        <w:pStyle w:val="Default"/>
        <w:spacing w:before="120"/>
        <w:jc w:val="both"/>
        <w:rPr>
          <w:rFonts w:asciiTheme="minorHAnsi" w:hAnsiTheme="minorHAnsi" w:cstheme="minorHAnsi"/>
          <w:color w:val="auto"/>
          <w:sz w:val="22"/>
          <w:szCs w:val="22"/>
        </w:rPr>
      </w:pPr>
    </w:p>
    <w:p w14:paraId="372471C6" w14:textId="77777777" w:rsidR="00274FA6" w:rsidRDefault="005D65DC">
      <w:pPr>
        <w:pStyle w:val="Titre2"/>
        <w:spacing w:before="120" w:after="120" w:line="240" w:lineRule="auto"/>
        <w:ind w:left="708"/>
        <w:jc w:val="both"/>
        <w:rPr>
          <w:rFonts w:asciiTheme="minorHAnsi" w:hAnsiTheme="minorHAnsi" w:cstheme="minorHAnsi"/>
          <w:sz w:val="22"/>
          <w:szCs w:val="22"/>
          <w:u w:val="single"/>
        </w:rPr>
      </w:pPr>
      <w:bookmarkStart w:id="87" w:name="_Toc182401707"/>
      <w:r>
        <w:rPr>
          <w:rFonts w:asciiTheme="minorHAnsi" w:hAnsiTheme="minorHAnsi" w:cstheme="minorHAnsi"/>
          <w:sz w:val="22"/>
          <w:szCs w:val="22"/>
          <w:u w:val="single"/>
        </w:rPr>
        <w:lastRenderedPageBreak/>
        <w:t>Pour l’autorité contractante :</w:t>
      </w:r>
      <w:bookmarkEnd w:id="87"/>
      <w:r>
        <w:rPr>
          <w:rFonts w:asciiTheme="minorHAnsi" w:hAnsiTheme="minorHAnsi" w:cstheme="minorHAnsi"/>
          <w:sz w:val="22"/>
          <w:szCs w:val="22"/>
          <w:u w:val="single"/>
        </w:rPr>
        <w:t xml:space="preserve"> </w:t>
      </w:r>
    </w:p>
    <w:p w14:paraId="0C2D8669"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w:t>
      </w:r>
    </w:p>
    <w:p w14:paraId="498A1694"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5190FA97"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75005 Paris</w:t>
      </w:r>
    </w:p>
    <w:p w14:paraId="41EA4FFE"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son Directeur Général,</w:t>
      </w:r>
    </w:p>
    <w:p w14:paraId="550B94A5"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14:paraId="385261D2"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Département des Systèmes d’Information représenté par son Directeur</w:t>
      </w:r>
    </w:p>
    <w:p w14:paraId="4B7F9400" w14:textId="77777777" w:rsidR="00274FA6" w:rsidRDefault="005D65DC">
      <w:pPr>
        <w:pStyle w:val="Titre2"/>
        <w:spacing w:before="120" w:after="120" w:line="240" w:lineRule="auto"/>
        <w:ind w:left="708"/>
        <w:jc w:val="both"/>
        <w:rPr>
          <w:rFonts w:asciiTheme="minorHAnsi" w:hAnsiTheme="minorHAnsi" w:cstheme="minorHAnsi"/>
          <w:sz w:val="22"/>
          <w:szCs w:val="22"/>
          <w:u w:val="single"/>
        </w:rPr>
      </w:pPr>
      <w:bookmarkStart w:id="88" w:name="_Toc182401708"/>
      <w:r>
        <w:rPr>
          <w:rFonts w:asciiTheme="minorHAnsi" w:hAnsiTheme="minorHAnsi" w:cstheme="minorHAnsi"/>
          <w:sz w:val="22"/>
          <w:szCs w:val="22"/>
          <w:u w:val="single"/>
        </w:rPr>
        <w:t>Coordonnées du délégué à la protection des données personnelles :</w:t>
      </w:r>
      <w:bookmarkEnd w:id="88"/>
    </w:p>
    <w:p w14:paraId="785D8E40" w14:textId="77777777" w:rsidR="00274FA6" w:rsidRDefault="005D65DC">
      <w:pPr>
        <w:pStyle w:val="Default"/>
        <w:spacing w:before="120"/>
        <w:jc w:val="both"/>
        <w:rPr>
          <w:rFonts w:asciiTheme="minorHAnsi" w:hAnsiTheme="minorHAnsi" w:cstheme="minorHAnsi"/>
          <w:color w:val="auto"/>
          <w:sz w:val="22"/>
          <w:szCs w:val="22"/>
        </w:rPr>
      </w:pPr>
      <w:hyperlink r:id="rId16" w:tooltip="mailto:informatique.libertes@expertisefrance.fr" w:history="1">
        <w:r>
          <w:rPr>
            <w:rFonts w:asciiTheme="minorHAnsi" w:hAnsiTheme="minorHAnsi" w:cstheme="minorHAnsi"/>
            <w:color w:val="auto"/>
            <w:sz w:val="22"/>
            <w:szCs w:val="22"/>
          </w:rPr>
          <w:t>informatique.libertes@expertisefrance.fr</w:t>
        </w:r>
      </w:hyperlink>
    </w:p>
    <w:p w14:paraId="38272DAE" w14:textId="77777777" w:rsidR="00274FA6" w:rsidRDefault="00274FA6">
      <w:pPr>
        <w:pStyle w:val="Default"/>
        <w:spacing w:before="120"/>
        <w:jc w:val="both"/>
        <w:rPr>
          <w:rFonts w:asciiTheme="minorHAnsi" w:hAnsiTheme="minorHAnsi" w:cstheme="minorHAnsi"/>
          <w:color w:val="auto"/>
          <w:sz w:val="22"/>
          <w:szCs w:val="22"/>
        </w:rPr>
      </w:pPr>
    </w:p>
    <w:p w14:paraId="52102C93"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fondements juridiques légitimant le ou les traitements correspondent aux c) et e) de l'article 6.1 du RGPD, à savoir que :</w:t>
      </w:r>
    </w:p>
    <w:p w14:paraId="518ADE5D" w14:textId="77777777" w:rsidR="00274FA6" w:rsidRDefault="005D65DC">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au respect d’une obligation légale à laquelle Expertise France est soumis ;</w:t>
      </w:r>
    </w:p>
    <w:p w14:paraId="57818341" w14:textId="77777777" w:rsidR="00274FA6" w:rsidRDefault="005D65DC">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1E953CEA"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p>
    <w:p w14:paraId="5E4EB0DA" w14:textId="77777777" w:rsidR="00274FA6" w:rsidRDefault="005D65DC">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 présente procédure de passation, </w:t>
      </w:r>
    </w:p>
    <w:p w14:paraId="0BE37EDA" w14:textId="77777777" w:rsidR="00274FA6" w:rsidRDefault="005D65DC">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l’attribution d’un marché public. </w:t>
      </w:r>
    </w:p>
    <w:p w14:paraId="31863B00"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0592459F"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57859756"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3B0BAF62"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4A542715" w14:textId="77777777" w:rsidR="00274FA6" w:rsidRDefault="00274FA6">
      <w:pPr>
        <w:spacing w:before="120" w:line="240" w:lineRule="auto"/>
        <w:jc w:val="both"/>
        <w:rPr>
          <w:rFonts w:asciiTheme="minorHAnsi" w:hAnsiTheme="minorHAnsi" w:cstheme="minorHAnsi"/>
          <w:sz w:val="22"/>
          <w:szCs w:val="22"/>
        </w:rPr>
      </w:pPr>
    </w:p>
    <w:p w14:paraId="196C1A5C" w14:textId="77777777" w:rsidR="00274FA6" w:rsidRDefault="005D65D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9" w:name="_Toc182401709"/>
      <w:r>
        <w:rPr>
          <w:rFonts w:asciiTheme="minorHAnsi" w:hAnsiTheme="minorHAnsi" w:cstheme="minorHAnsi"/>
          <w:b/>
          <w:caps/>
          <w:sz w:val="28"/>
          <w:szCs w:val="22"/>
          <w:u w:val="single"/>
        </w:rPr>
        <w:t>AUTRES RENSEIGNEMENTS</w:t>
      </w:r>
      <w:bookmarkEnd w:id="89"/>
    </w:p>
    <w:p w14:paraId="633C0B12"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11818E9A"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 s’engage à fournir une réponse au plus tard 2 jours ouvrés avant la date limite de remise des offres.</w:t>
      </w:r>
    </w:p>
    <w:p w14:paraId="3248745A" w14:textId="77777777" w:rsidR="00274FA6" w:rsidRDefault="005D65D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20A46256" w14:textId="77777777" w:rsidR="00274FA6" w:rsidRDefault="00274FA6">
      <w:pPr>
        <w:pStyle w:val="Default"/>
        <w:spacing w:before="120"/>
        <w:jc w:val="both"/>
        <w:rPr>
          <w:rFonts w:asciiTheme="minorHAnsi" w:hAnsiTheme="minorHAnsi" w:cstheme="minorHAnsi"/>
          <w:color w:val="auto"/>
          <w:sz w:val="22"/>
          <w:szCs w:val="22"/>
        </w:rPr>
      </w:pPr>
    </w:p>
    <w:p w14:paraId="5D5D3536" w14:textId="77777777" w:rsidR="00274FA6" w:rsidRDefault="005D65D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0" w:name="_Toc410899708"/>
      <w:bookmarkStart w:id="91" w:name="_Toc182401710"/>
      <w:r>
        <w:rPr>
          <w:rFonts w:asciiTheme="minorHAnsi" w:hAnsiTheme="minorHAnsi" w:cstheme="minorHAnsi"/>
          <w:b/>
          <w:caps/>
          <w:sz w:val="28"/>
          <w:szCs w:val="22"/>
          <w:u w:val="single"/>
        </w:rPr>
        <w:lastRenderedPageBreak/>
        <w:t>Voies et délais de recours</w:t>
      </w:r>
      <w:bookmarkEnd w:id="90"/>
      <w:bookmarkEnd w:id="91"/>
    </w:p>
    <w:p w14:paraId="5BCF4CC1" w14:textId="77777777" w:rsidR="00274FA6" w:rsidRDefault="005D65DC">
      <w:pPr>
        <w:pStyle w:val="NormalWeb"/>
        <w:spacing w:before="0" w:after="0" w:line="276" w:lineRule="auto"/>
        <w:rPr>
          <w:rFonts w:asciiTheme="minorHAnsi" w:hAnsiTheme="minorHAnsi" w:cstheme="minorHAnsi"/>
          <w:sz w:val="22"/>
        </w:rPr>
      </w:pPr>
      <w:r>
        <w:rPr>
          <w:rFonts w:asciiTheme="minorHAnsi" w:hAnsiTheme="minorHAnsi" w:cstheme="minorHAnsi"/>
          <w:sz w:val="22"/>
          <w:szCs w:val="22"/>
        </w:rPr>
        <w:t xml:space="preserve">L'instance chargée des procédures de recours est le Tribunal judiciaire de Paris, </w:t>
      </w:r>
      <w:r>
        <w:rPr>
          <w:rFonts w:asciiTheme="minorHAnsi" w:hAnsiTheme="minorHAnsi" w:cstheme="minorHAnsi"/>
          <w:sz w:val="22"/>
        </w:rPr>
        <w:t xml:space="preserve">Parvis du Tribunal de Paris 75 859 PARIS Cedex 17 </w:t>
      </w:r>
      <w:r>
        <w:rPr>
          <w:rFonts w:asciiTheme="minorHAnsi" w:hAnsiTheme="minorHAnsi" w:cstheme="minorHAnsi"/>
          <w:sz w:val="22"/>
          <w:szCs w:val="22"/>
        </w:rPr>
        <w:t xml:space="preserve">; e-mail : </w:t>
      </w:r>
      <w:hyperlink r:id="rId17" w:tooltip="mailto:tj-paris@justice.fr" w:history="1">
        <w:r>
          <w:rPr>
            <w:rStyle w:val="Lienhypertexte"/>
            <w:rFonts w:asciiTheme="minorHAnsi" w:hAnsiTheme="minorHAnsi" w:cstheme="minorHAnsi"/>
            <w:sz w:val="22"/>
          </w:rPr>
          <w:t>tj-paris@justice.fr</w:t>
        </w:r>
      </w:hyperlink>
      <w:r>
        <w:rPr>
          <w:rFonts w:asciiTheme="minorHAnsi" w:hAnsiTheme="minorHAnsi" w:cstheme="minorHAnsi"/>
          <w:sz w:val="22"/>
        </w:rPr>
        <w:t>.</w:t>
      </w:r>
    </w:p>
    <w:p w14:paraId="3AC076C8" w14:textId="77777777" w:rsidR="00274FA6" w:rsidRDefault="005D65DC">
      <w:pPr>
        <w:jc w:val="both"/>
        <w:rPr>
          <w:rFonts w:asciiTheme="minorHAnsi" w:hAnsiTheme="minorHAnsi" w:cstheme="minorHAnsi"/>
          <w:sz w:val="22"/>
          <w:szCs w:val="22"/>
        </w:rPr>
      </w:pPr>
      <w:r>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tooltip="mailto:tj-paris@justice.fr" w:history="1">
        <w:r>
          <w:rPr>
            <w:rStyle w:val="Lienhypertexte"/>
            <w:rFonts w:asciiTheme="minorHAnsi" w:hAnsiTheme="minorHAnsi" w:cstheme="minorHAnsi"/>
            <w:sz w:val="22"/>
          </w:rPr>
          <w:t>tj-paris@justice.fr</w:t>
        </w:r>
      </w:hyperlink>
      <w:r>
        <w:rPr>
          <w:rFonts w:asciiTheme="minorHAnsi" w:hAnsiTheme="minorHAnsi" w:cstheme="minorHAnsi"/>
          <w:sz w:val="22"/>
        </w:rPr>
        <w:t>.</w:t>
      </w:r>
    </w:p>
    <w:p w14:paraId="0499BB5D" w14:textId="77777777" w:rsidR="00274FA6" w:rsidRDefault="00274FA6">
      <w:pPr>
        <w:rPr>
          <w:rFonts w:asciiTheme="minorHAnsi" w:hAnsiTheme="minorHAnsi" w:cstheme="minorHAnsi"/>
          <w:sz w:val="22"/>
          <w:szCs w:val="22"/>
        </w:rPr>
      </w:pPr>
    </w:p>
    <w:sectPr w:rsidR="00274FA6">
      <w:headerReference w:type="default" r:id="rId19"/>
      <w:footerReference w:type="even" r:id="rId20"/>
      <w:footerReference w:type="default" r:id="rId21"/>
      <w:headerReference w:type="first" r:id="rId22"/>
      <w:footerReference w:type="first" r:id="rId23"/>
      <w:pgSz w:w="11906" w:h="16838"/>
      <w:pgMar w:top="845" w:right="1009" w:bottom="142" w:left="1151" w:header="431" w:footer="385" w:gutter="0"/>
      <w:cols w:space="708"/>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7-11-21T18:13:00Z" w:initials="VL">
    <w:p w14:paraId="00000001" w14:textId="00000001">
      <w:pPr>
        <w:spacing w:line="240" w:after="0" w:lineRule="auto" w:before="0"/>
        <w:ind w:firstLine="0" w:left="0" w:right="0"/>
        <w:jc w:val="left"/>
      </w:pPr>
      <w:r>
        <w:rPr>
          <w:rFonts w:eastAsia="Arial" w:ascii="Arial" w:hAnsi="Arial" w:cs="Arial"/>
          <w:sz w:val="22"/>
        </w:rPr>
        <w:t xml:space="preserve">Article à supprimer en cas de procédure non-négociée.</w:t>
      </w:r>
    </w:p>
    <w:p w14:paraId="00000002" w14:textId="00000002">
      <w:pPr>
        <w:spacing w:line="240" w:after="0" w:lineRule="auto" w:before="0"/>
        <w:ind w:firstLine="0" w:left="0" w:right="0"/>
        <w:jc w:val="left"/>
      </w:pPr>
      <w:r>
        <w:rPr>
          <w:rFonts w:eastAsia="Arial" w:ascii="Arial" w:hAnsi="Arial" w:cs="Arial"/>
          <w:sz w:val="22"/>
        </w:rPr>
        <w:t xml:space="preserve">Et à adapter dans le cas d’une procédure négociée</w:t>
      </w:r>
    </w:p>
  </w:comment>
  <w:comment w:id="1" w:author="Vincent LECOMTE" w:date="2017-08-22T20:18:00Z" w:initials="VL">
    <w:p w14:paraId="00000003" w14:textId="00000003">
      <w:pPr>
        <w:spacing w:line="240" w:after="0" w:lineRule="auto" w:before="0"/>
        <w:ind w:firstLine="0" w:left="0" w:right="0"/>
        <w:jc w:val="left"/>
      </w:pPr>
      <w:r>
        <w:rPr>
          <w:rFonts w:eastAsia="Arial" w:ascii="Arial" w:hAnsi="Arial" w:cs="Arial"/>
          <w:sz w:val="22"/>
        </w:rPr>
        <w:t xml:space="preserve">A adapter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Ex w15:paraId="00000003" w15:done="0"/>
</w15:commentsEx>
</file>

<file path=word/commentsIdsDocument.xml><?xml version="1.0" encoding="utf-8"?>
<w16cid:commentsIds xmlns:mc="http://schemas.openxmlformats.org/markup-compatibility/2006" xmlns:w16cid="http://schemas.microsoft.com/office/word/2016/wordml/cid" mc:Ignorable="w16cid">
  <w16cid:commentId w16cid:paraId="00000002" w16cid:durableId="151C59BA"/>
  <w16cid:commentId w16cid:paraId="00000003" w16cid:durableId="1BD69B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3B659" w14:textId="77777777" w:rsidR="00122BA6" w:rsidRDefault="00122BA6">
      <w:r>
        <w:separator/>
      </w:r>
    </w:p>
  </w:endnote>
  <w:endnote w:type="continuationSeparator" w:id="0">
    <w:p w14:paraId="1471CF4B" w14:textId="77777777" w:rsidR="00122BA6" w:rsidRDefault="00122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BC648" w14:textId="77777777" w:rsidR="00DF7A9E" w:rsidRDefault="00DF7A9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6</w:t>
    </w:r>
    <w:r>
      <w:rPr>
        <w:rStyle w:val="Numrodepage"/>
      </w:rPr>
      <w:fldChar w:fldCharType="end"/>
    </w:r>
  </w:p>
  <w:p w14:paraId="4072A195" w14:textId="77777777" w:rsidR="00DF7A9E" w:rsidRDefault="00DF7A9E">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C5A39" w14:textId="77777777" w:rsidR="00DF7A9E" w:rsidRDefault="00DF7A9E">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7FEDE1A5" w14:textId="77777777" w:rsidR="00DF7A9E" w:rsidRDefault="00000000">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00DF7A9E">
          <w:rPr>
            <w:rFonts w:asciiTheme="minorHAnsi" w:hAnsiTheme="minorHAnsi"/>
            <w:sz w:val="22"/>
            <w:szCs w:val="22"/>
          </w:rPr>
          <w:tab/>
          <w:t xml:space="preserve">Page </w:t>
        </w:r>
        <w:r w:rsidR="00DF7A9E">
          <w:rPr>
            <w:rFonts w:asciiTheme="minorHAnsi" w:hAnsiTheme="minorHAnsi"/>
            <w:b/>
            <w:bCs/>
            <w:sz w:val="22"/>
            <w:szCs w:val="22"/>
          </w:rPr>
          <w:fldChar w:fldCharType="begin"/>
        </w:r>
        <w:r w:rsidR="00DF7A9E">
          <w:rPr>
            <w:rFonts w:asciiTheme="minorHAnsi" w:hAnsiTheme="minorHAnsi"/>
            <w:b/>
            <w:bCs/>
            <w:sz w:val="22"/>
            <w:szCs w:val="22"/>
          </w:rPr>
          <w:instrText>PAGE</w:instrText>
        </w:r>
        <w:r w:rsidR="00DF7A9E">
          <w:rPr>
            <w:rFonts w:asciiTheme="minorHAnsi" w:hAnsiTheme="minorHAnsi"/>
            <w:b/>
            <w:bCs/>
            <w:sz w:val="22"/>
            <w:szCs w:val="22"/>
          </w:rPr>
          <w:fldChar w:fldCharType="separate"/>
        </w:r>
        <w:r w:rsidR="00BB2273">
          <w:rPr>
            <w:rFonts w:asciiTheme="minorHAnsi" w:hAnsiTheme="minorHAnsi"/>
            <w:b/>
            <w:bCs/>
            <w:noProof/>
            <w:sz w:val="22"/>
            <w:szCs w:val="22"/>
          </w:rPr>
          <w:t>3</w:t>
        </w:r>
        <w:r w:rsidR="00DF7A9E">
          <w:rPr>
            <w:rFonts w:asciiTheme="minorHAnsi" w:hAnsiTheme="minorHAnsi"/>
            <w:b/>
            <w:bCs/>
            <w:sz w:val="22"/>
            <w:szCs w:val="22"/>
          </w:rPr>
          <w:fldChar w:fldCharType="end"/>
        </w:r>
        <w:r w:rsidR="00DF7A9E">
          <w:rPr>
            <w:rFonts w:asciiTheme="minorHAnsi" w:hAnsiTheme="minorHAnsi"/>
            <w:sz w:val="22"/>
            <w:szCs w:val="22"/>
          </w:rPr>
          <w:t xml:space="preserve"> sur </w:t>
        </w:r>
        <w:r w:rsidR="00DF7A9E">
          <w:rPr>
            <w:rFonts w:asciiTheme="minorHAnsi" w:hAnsiTheme="minorHAnsi"/>
            <w:b/>
            <w:bCs/>
            <w:sz w:val="22"/>
            <w:szCs w:val="22"/>
          </w:rPr>
          <w:fldChar w:fldCharType="begin"/>
        </w:r>
        <w:r w:rsidR="00DF7A9E">
          <w:rPr>
            <w:rFonts w:asciiTheme="minorHAnsi" w:hAnsiTheme="minorHAnsi"/>
            <w:b/>
            <w:bCs/>
            <w:sz w:val="22"/>
            <w:szCs w:val="22"/>
          </w:rPr>
          <w:instrText>NUMPAGES</w:instrText>
        </w:r>
        <w:r w:rsidR="00DF7A9E">
          <w:rPr>
            <w:rFonts w:asciiTheme="minorHAnsi" w:hAnsiTheme="minorHAnsi"/>
            <w:b/>
            <w:bCs/>
            <w:sz w:val="22"/>
            <w:szCs w:val="22"/>
          </w:rPr>
          <w:fldChar w:fldCharType="separate"/>
        </w:r>
        <w:r w:rsidR="00BB2273">
          <w:rPr>
            <w:rFonts w:asciiTheme="minorHAnsi" w:hAnsiTheme="minorHAnsi"/>
            <w:b/>
            <w:bCs/>
            <w:noProof/>
            <w:sz w:val="22"/>
            <w:szCs w:val="22"/>
          </w:rPr>
          <w:t>13</w:t>
        </w:r>
        <w:r w:rsidR="00DF7A9E">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5A7EE068" w14:textId="77777777" w:rsidR="00DF7A9E" w:rsidRDefault="00DF7A9E">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5073E2A7" w14:textId="77777777" w:rsidR="00DF7A9E" w:rsidRDefault="00000000">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DF7A9E">
                  <w:rPr>
                    <w:rFonts w:asciiTheme="minorHAnsi" w:hAnsiTheme="minorHAnsi" w:cstheme="minorHAnsi"/>
                    <w:sz w:val="22"/>
                    <w:szCs w:val="22"/>
                  </w:rPr>
                  <w:t>DAJ_M009_v07</w:t>
                </w:r>
                <w:r w:rsidR="00DF7A9E">
                  <w:rPr>
                    <w:rFonts w:asciiTheme="minorHAnsi" w:hAnsiTheme="minorHAnsi" w:cstheme="minorHAnsi"/>
                    <w:sz w:val="22"/>
                    <w:szCs w:val="22"/>
                  </w:rPr>
                  <w:tab/>
                </w:r>
              </w:sdtContent>
            </w:sdt>
          </w:p>
          <w:p w14:paraId="08CAF797" w14:textId="77777777" w:rsidR="00DF7A9E" w:rsidRDefault="00DF7A9E">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6D8903F1" w14:textId="77777777" w:rsidR="00DF7A9E" w:rsidRDefault="00DF7A9E">
            <w:pPr>
              <w:pStyle w:val="Pieddepage"/>
              <w:spacing w:line="240" w:lineRule="exact"/>
              <w:rPr>
                <w:rFonts w:asciiTheme="minorHAnsi" w:hAnsiTheme="minorHAnsi" w:cstheme="minorHAnsi"/>
                <w:b/>
                <w:sz w:val="22"/>
                <w:szCs w:val="22"/>
              </w:rPr>
            </w:pPr>
          </w:p>
          <w:p w14:paraId="3C691535" w14:textId="77777777" w:rsidR="00DF7A9E" w:rsidRDefault="00DF7A9E">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783F4" w14:textId="77777777" w:rsidR="00DF7A9E" w:rsidRDefault="00DF7A9E">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0A4A7" w14:textId="77777777" w:rsidR="00DF7A9E" w:rsidRDefault="00DF7A9E">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2E698691" w14:textId="77777777" w:rsidR="00DF7A9E" w:rsidRDefault="00000000">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sidR="00DF7A9E">
          <w:rPr>
            <w:rFonts w:asciiTheme="minorHAnsi" w:hAnsiTheme="minorHAnsi"/>
            <w:sz w:val="22"/>
            <w:szCs w:val="22"/>
          </w:rPr>
          <w:tab/>
          <w:t xml:space="preserve">Page </w:t>
        </w:r>
        <w:r w:rsidR="00DF7A9E">
          <w:rPr>
            <w:rFonts w:asciiTheme="minorHAnsi" w:hAnsiTheme="minorHAnsi"/>
            <w:b/>
            <w:bCs/>
            <w:sz w:val="22"/>
            <w:szCs w:val="22"/>
          </w:rPr>
          <w:fldChar w:fldCharType="begin"/>
        </w:r>
        <w:r w:rsidR="00DF7A9E">
          <w:rPr>
            <w:rFonts w:asciiTheme="minorHAnsi" w:hAnsiTheme="minorHAnsi"/>
            <w:b/>
            <w:bCs/>
            <w:sz w:val="22"/>
            <w:szCs w:val="22"/>
          </w:rPr>
          <w:instrText>PAGE</w:instrText>
        </w:r>
        <w:r w:rsidR="00DF7A9E">
          <w:rPr>
            <w:rFonts w:asciiTheme="minorHAnsi" w:hAnsiTheme="minorHAnsi"/>
            <w:b/>
            <w:bCs/>
            <w:sz w:val="22"/>
            <w:szCs w:val="22"/>
          </w:rPr>
          <w:fldChar w:fldCharType="separate"/>
        </w:r>
        <w:r w:rsidR="00BB2273">
          <w:rPr>
            <w:rFonts w:asciiTheme="minorHAnsi" w:hAnsiTheme="minorHAnsi"/>
            <w:b/>
            <w:bCs/>
            <w:noProof/>
            <w:sz w:val="22"/>
            <w:szCs w:val="22"/>
          </w:rPr>
          <w:t>5</w:t>
        </w:r>
        <w:r w:rsidR="00DF7A9E">
          <w:rPr>
            <w:rFonts w:asciiTheme="minorHAnsi" w:hAnsiTheme="minorHAnsi"/>
            <w:b/>
            <w:bCs/>
            <w:sz w:val="22"/>
            <w:szCs w:val="22"/>
          </w:rPr>
          <w:fldChar w:fldCharType="end"/>
        </w:r>
        <w:r w:rsidR="00DF7A9E">
          <w:rPr>
            <w:rFonts w:asciiTheme="minorHAnsi" w:hAnsiTheme="minorHAnsi"/>
            <w:sz w:val="22"/>
            <w:szCs w:val="22"/>
          </w:rPr>
          <w:t xml:space="preserve"> sur </w:t>
        </w:r>
        <w:r w:rsidR="00DF7A9E">
          <w:rPr>
            <w:rFonts w:asciiTheme="minorHAnsi" w:hAnsiTheme="minorHAnsi"/>
            <w:b/>
            <w:bCs/>
            <w:sz w:val="22"/>
            <w:szCs w:val="22"/>
          </w:rPr>
          <w:fldChar w:fldCharType="begin"/>
        </w:r>
        <w:r w:rsidR="00DF7A9E">
          <w:rPr>
            <w:rFonts w:asciiTheme="minorHAnsi" w:hAnsiTheme="minorHAnsi"/>
            <w:b/>
            <w:bCs/>
            <w:sz w:val="22"/>
            <w:szCs w:val="22"/>
          </w:rPr>
          <w:instrText>NUMPAGES</w:instrText>
        </w:r>
        <w:r w:rsidR="00DF7A9E">
          <w:rPr>
            <w:rFonts w:asciiTheme="minorHAnsi" w:hAnsiTheme="minorHAnsi"/>
            <w:b/>
            <w:bCs/>
            <w:sz w:val="22"/>
            <w:szCs w:val="22"/>
          </w:rPr>
          <w:fldChar w:fldCharType="separate"/>
        </w:r>
        <w:r w:rsidR="00BB2273">
          <w:rPr>
            <w:rFonts w:asciiTheme="minorHAnsi" w:hAnsiTheme="minorHAnsi"/>
            <w:b/>
            <w:bCs/>
            <w:noProof/>
            <w:sz w:val="22"/>
            <w:szCs w:val="22"/>
          </w:rPr>
          <w:t>13</w:t>
        </w:r>
        <w:r w:rsidR="00DF7A9E">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60DBEE2A" w14:textId="77777777" w:rsidR="00DF7A9E" w:rsidRDefault="00DF7A9E">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704CA489" w14:textId="77777777" w:rsidR="00DF7A9E" w:rsidRDefault="00000000">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sidR="00DF7A9E">
                  <w:rPr>
                    <w:rFonts w:asciiTheme="minorHAnsi" w:hAnsiTheme="minorHAnsi"/>
                    <w:sz w:val="22"/>
                    <w:szCs w:val="22"/>
                  </w:rPr>
                  <w:tab/>
                  <w:t xml:space="preserve">Page </w:t>
                </w:r>
                <w:r w:rsidR="00DF7A9E">
                  <w:rPr>
                    <w:rFonts w:asciiTheme="minorHAnsi" w:hAnsiTheme="minorHAnsi"/>
                    <w:b/>
                    <w:bCs/>
                    <w:sz w:val="22"/>
                    <w:szCs w:val="22"/>
                  </w:rPr>
                  <w:fldChar w:fldCharType="begin"/>
                </w:r>
                <w:r w:rsidR="00DF7A9E">
                  <w:rPr>
                    <w:rFonts w:asciiTheme="minorHAnsi" w:hAnsiTheme="minorHAnsi"/>
                    <w:b/>
                    <w:bCs/>
                    <w:sz w:val="22"/>
                    <w:szCs w:val="22"/>
                  </w:rPr>
                  <w:instrText>PAGE</w:instrText>
                </w:r>
                <w:r w:rsidR="00DF7A9E">
                  <w:rPr>
                    <w:rFonts w:asciiTheme="minorHAnsi" w:hAnsiTheme="minorHAnsi"/>
                    <w:b/>
                    <w:bCs/>
                    <w:sz w:val="22"/>
                    <w:szCs w:val="22"/>
                  </w:rPr>
                  <w:fldChar w:fldCharType="separate"/>
                </w:r>
                <w:r w:rsidR="00BB2273">
                  <w:rPr>
                    <w:rFonts w:asciiTheme="minorHAnsi" w:hAnsiTheme="minorHAnsi"/>
                    <w:b/>
                    <w:bCs/>
                    <w:noProof/>
                    <w:sz w:val="22"/>
                    <w:szCs w:val="22"/>
                  </w:rPr>
                  <w:t>4</w:t>
                </w:r>
                <w:r w:rsidR="00DF7A9E">
                  <w:rPr>
                    <w:rFonts w:asciiTheme="minorHAnsi" w:hAnsiTheme="minorHAnsi"/>
                    <w:b/>
                    <w:bCs/>
                    <w:sz w:val="22"/>
                    <w:szCs w:val="22"/>
                  </w:rPr>
                  <w:fldChar w:fldCharType="end"/>
                </w:r>
                <w:r w:rsidR="00DF7A9E">
                  <w:rPr>
                    <w:rFonts w:asciiTheme="minorHAnsi" w:hAnsiTheme="minorHAnsi"/>
                    <w:sz w:val="22"/>
                    <w:szCs w:val="22"/>
                  </w:rPr>
                  <w:t xml:space="preserve"> sur </w:t>
                </w:r>
                <w:r w:rsidR="00DF7A9E">
                  <w:rPr>
                    <w:rFonts w:asciiTheme="minorHAnsi" w:hAnsiTheme="minorHAnsi"/>
                    <w:b/>
                    <w:bCs/>
                    <w:sz w:val="22"/>
                    <w:szCs w:val="22"/>
                  </w:rPr>
                  <w:fldChar w:fldCharType="begin"/>
                </w:r>
                <w:r w:rsidR="00DF7A9E">
                  <w:rPr>
                    <w:rFonts w:asciiTheme="minorHAnsi" w:hAnsiTheme="minorHAnsi"/>
                    <w:b/>
                    <w:bCs/>
                    <w:sz w:val="22"/>
                    <w:szCs w:val="22"/>
                  </w:rPr>
                  <w:instrText>NUMPAGES</w:instrText>
                </w:r>
                <w:r w:rsidR="00DF7A9E">
                  <w:rPr>
                    <w:rFonts w:asciiTheme="minorHAnsi" w:hAnsiTheme="minorHAnsi"/>
                    <w:b/>
                    <w:bCs/>
                    <w:sz w:val="22"/>
                    <w:szCs w:val="22"/>
                  </w:rPr>
                  <w:fldChar w:fldCharType="separate"/>
                </w:r>
                <w:r w:rsidR="00BB2273">
                  <w:rPr>
                    <w:rFonts w:asciiTheme="minorHAnsi" w:hAnsiTheme="minorHAnsi"/>
                    <w:b/>
                    <w:bCs/>
                    <w:noProof/>
                    <w:sz w:val="22"/>
                    <w:szCs w:val="22"/>
                  </w:rPr>
                  <w:t>13</w:t>
                </w:r>
                <w:r w:rsidR="00DF7A9E">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B7BEB" w14:textId="77777777" w:rsidR="00122BA6" w:rsidRDefault="00122BA6">
      <w:r>
        <w:separator/>
      </w:r>
    </w:p>
  </w:footnote>
  <w:footnote w:type="continuationSeparator" w:id="0">
    <w:p w14:paraId="60C77783" w14:textId="77777777" w:rsidR="00122BA6" w:rsidRDefault="00122BA6">
      <w:r>
        <w:continuationSeparator/>
      </w:r>
    </w:p>
  </w:footnote>
  <w:footnote w:id="1">
    <w:p w14:paraId="7C80D55C" w14:textId="77777777" w:rsidR="00DF7A9E" w:rsidRDefault="00DF7A9E">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A5D1" w14:textId="77777777" w:rsidR="00DF7A9E" w:rsidRDefault="00DF7A9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A1457" w14:textId="77777777" w:rsidR="00DF7A9E" w:rsidRDefault="00DF7A9E">
    <w:pPr>
      <w:pStyle w:val="En-tte"/>
      <w:tabs>
        <w:tab w:val="clear" w:pos="9072"/>
        <w:tab w:val="right" w:pos="9339"/>
      </w:tabs>
      <w:rPr>
        <w:rFonts w:ascii="Calibri" w:hAnsi="Calibri"/>
        <w:bCs/>
        <w:sz w:val="22"/>
        <w:szCs w:val="28"/>
        <w:u w:val="single"/>
        <w:lang w:val="en-US"/>
      </w:rPr>
    </w:pPr>
  </w:p>
  <w:p w14:paraId="569B238C" w14:textId="77777777" w:rsidR="00DF7A9E" w:rsidRDefault="00DF7A9E">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18AF98D0" w14:textId="77777777" w:rsidR="00DF7A9E" w:rsidRDefault="00DF7A9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62125806"/>
  <w:bookmarkStart w:id="1" w:name="_Hlk62125807"/>
  <w:p w14:paraId="7EAD95FC" w14:textId="77777777" w:rsidR="00DF7A9E" w:rsidRDefault="00DF7A9E">
    <w:pPr>
      <w:pStyle w:val="En-tte"/>
    </w:pPr>
    <w:r>
      <w:rPr>
        <w:noProof/>
      </w:rPr>
      <mc:AlternateContent>
        <mc:Choice Requires="wpg">
          <w:drawing>
            <wp:inline distT="0" distB="0" distL="0" distR="0" wp14:anchorId="020244A4" wp14:editId="2C0FFD9A">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0"/>
    <w:bookmarkEnd w:id="1"/>
  </w:p>
  <w:p w14:paraId="645FDD2E" w14:textId="77777777" w:rsidR="00DF7A9E" w:rsidRDefault="00DF7A9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A112F" w14:textId="77777777" w:rsidR="00DF7A9E" w:rsidRDefault="00DF7A9E">
    <w:pPr>
      <w:pStyle w:val="En-tte"/>
      <w:tabs>
        <w:tab w:val="right" w:pos="9214"/>
      </w:tabs>
      <w:rPr>
        <w:rFonts w:ascii="Calibri" w:hAnsi="Calibri"/>
        <w:bCs/>
        <w:sz w:val="22"/>
        <w:szCs w:val="28"/>
        <w:u w:val="single"/>
        <w:lang w:val="en-US"/>
      </w:rPr>
    </w:pPr>
  </w:p>
  <w:p w14:paraId="2C91F9CA" w14:textId="77777777" w:rsidR="00DF7A9E" w:rsidRDefault="00DF7A9E">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77287952" w14:textId="77777777" w:rsidR="00DF7A9E" w:rsidRDefault="00DF7A9E">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CB097" w14:textId="77777777" w:rsidR="00DF7A9E" w:rsidRDefault="00DF7A9E">
    <w:pPr>
      <w:pStyle w:val="En-tte"/>
      <w:tabs>
        <w:tab w:val="clear" w:pos="4536"/>
        <w:tab w:val="clear" w:pos="9072"/>
        <w:tab w:val="right" w:pos="9781"/>
      </w:tabs>
      <w:spacing w:line="240" w:lineRule="auto"/>
      <w:rPr>
        <w:rFonts w:asciiTheme="minorHAnsi" w:hAnsiTheme="minorHAnsi" w:cs="Arial"/>
        <w:sz w:val="24"/>
      </w:rPr>
    </w:pPr>
  </w:p>
  <w:p w14:paraId="5B3F9301" w14:textId="77777777" w:rsidR="00DF7A9E" w:rsidRDefault="00DF7A9E">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0F77AC3" w14:textId="77777777" w:rsidR="00DF7A9E" w:rsidRDefault="00DF7A9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27BE2"/>
    <w:multiLevelType w:val="multilevel"/>
    <w:tmpl w:val="AA0AB240"/>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0326E91"/>
    <w:multiLevelType w:val="multilevel"/>
    <w:tmpl w:val="0BD40432"/>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1456519D"/>
    <w:multiLevelType w:val="multilevel"/>
    <w:tmpl w:val="84869B5A"/>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3" w15:restartNumberingAfterBreak="0">
    <w:nsid w:val="1C35572E"/>
    <w:multiLevelType w:val="multilevel"/>
    <w:tmpl w:val="820A32D4"/>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8F1D5B"/>
    <w:multiLevelType w:val="multilevel"/>
    <w:tmpl w:val="AC04B956"/>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F070C28"/>
    <w:multiLevelType w:val="multilevel"/>
    <w:tmpl w:val="13BA35B6"/>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 w15:restartNumberingAfterBreak="0">
    <w:nsid w:val="1F081ED7"/>
    <w:multiLevelType w:val="multilevel"/>
    <w:tmpl w:val="C1823942"/>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37A25"/>
    <w:multiLevelType w:val="multilevel"/>
    <w:tmpl w:val="7868AE3C"/>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20FA5844"/>
    <w:multiLevelType w:val="multilevel"/>
    <w:tmpl w:val="CF72F3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69C68DB"/>
    <w:multiLevelType w:val="multilevel"/>
    <w:tmpl w:val="E54892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8D238A0"/>
    <w:multiLevelType w:val="multilevel"/>
    <w:tmpl w:val="FEA0FD3C"/>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8F45680"/>
    <w:multiLevelType w:val="multilevel"/>
    <w:tmpl w:val="78B645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96D6CE6"/>
    <w:multiLevelType w:val="multilevel"/>
    <w:tmpl w:val="E0BC465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CA75092"/>
    <w:multiLevelType w:val="multilevel"/>
    <w:tmpl w:val="6AC2F0C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2EA94749"/>
    <w:multiLevelType w:val="multilevel"/>
    <w:tmpl w:val="EC04DBCE"/>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5"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BB60D9"/>
    <w:multiLevelType w:val="multilevel"/>
    <w:tmpl w:val="7FA0B8E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876F14"/>
    <w:multiLevelType w:val="multilevel"/>
    <w:tmpl w:val="60E6D80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E730173"/>
    <w:multiLevelType w:val="multilevel"/>
    <w:tmpl w:val="83B431F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BD2023B"/>
    <w:multiLevelType w:val="multilevel"/>
    <w:tmpl w:val="6A3857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30A7C94"/>
    <w:multiLevelType w:val="multilevel"/>
    <w:tmpl w:val="1DB64BD0"/>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31920C1"/>
    <w:multiLevelType w:val="multilevel"/>
    <w:tmpl w:val="A51CCAB2"/>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368778C"/>
    <w:multiLevelType w:val="multilevel"/>
    <w:tmpl w:val="30D4BAE2"/>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516010A"/>
    <w:multiLevelType w:val="multilevel"/>
    <w:tmpl w:val="11DC6B76"/>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572A38DF"/>
    <w:multiLevelType w:val="multilevel"/>
    <w:tmpl w:val="FC9227E8"/>
    <w:lvl w:ilvl="0">
      <w:start w:val="1"/>
      <w:numFmt w:val="none"/>
      <w:suff w:val="nothing"/>
      <w:lvlText w:val="䟉Șᒓ彭롫סּ翼ϰ̌²"/>
      <w:lvlJc w:val="left"/>
      <w:pPr>
        <w:tabs>
          <w:tab w:val="num" w:pos="432"/>
        </w:tabs>
        <w:ind w:left="432" w:hanging="432"/>
      </w:pPr>
    </w:lvl>
    <w:lvl w:ilvl="1">
      <w:start w:val="1"/>
      <w:numFmt w:val="none"/>
      <w:suff w:val="nothing"/>
      <w:lvlText w:val="䟉Șᒓ彭롫סּ翼ϰ̌²"/>
      <w:lvlJc w:val="left"/>
      <w:pPr>
        <w:tabs>
          <w:tab w:val="num" w:pos="576"/>
        </w:tabs>
        <w:ind w:left="576" w:hanging="576"/>
      </w:pPr>
    </w:lvl>
    <w:lvl w:ilvl="2">
      <w:start w:val="1"/>
      <w:numFmt w:val="none"/>
      <w:suff w:val="nothing"/>
      <w:lvlText w:val="䟉Șᒓ彭롫סּ翼ϰ̌²"/>
      <w:lvlJc w:val="left"/>
      <w:pPr>
        <w:tabs>
          <w:tab w:val="num" w:pos="720"/>
        </w:tabs>
        <w:ind w:left="720" w:hanging="720"/>
      </w:pPr>
    </w:lvl>
    <w:lvl w:ilvl="3">
      <w:start w:val="1"/>
      <w:numFmt w:val="none"/>
      <w:suff w:val="nothing"/>
      <w:lvlText w:val="䟉Șᒓ彭롫סּ翼ϰ̌²"/>
      <w:lvlJc w:val="left"/>
      <w:pPr>
        <w:tabs>
          <w:tab w:val="num" w:pos="864"/>
        </w:tabs>
        <w:ind w:left="864" w:hanging="864"/>
      </w:pPr>
    </w:lvl>
    <w:lvl w:ilvl="4">
      <w:start w:val="1"/>
      <w:numFmt w:val="none"/>
      <w:suff w:val="nothing"/>
      <w:lvlText w:val="䟉Șᒓ彭롫סּ翼ϰ̌²"/>
      <w:lvlJc w:val="left"/>
      <w:pPr>
        <w:tabs>
          <w:tab w:val="num" w:pos="1008"/>
        </w:tabs>
        <w:ind w:left="1008" w:hanging="1008"/>
      </w:pPr>
    </w:lvl>
    <w:lvl w:ilvl="5">
      <w:start w:val="1"/>
      <w:numFmt w:val="none"/>
      <w:suff w:val="nothing"/>
      <w:lvlText w:val="䟉Șᒓ彭롫סּ翼ϰ̌²"/>
      <w:lvlJc w:val="left"/>
      <w:pPr>
        <w:tabs>
          <w:tab w:val="num" w:pos="1152"/>
        </w:tabs>
        <w:ind w:left="1152" w:hanging="1152"/>
      </w:pPr>
    </w:lvl>
    <w:lvl w:ilvl="6">
      <w:start w:val="1"/>
      <w:numFmt w:val="none"/>
      <w:suff w:val="nothing"/>
      <w:lvlText w:val="䟉Șᒓ彭롫סּ翼ϰ̌²"/>
      <w:lvlJc w:val="left"/>
      <w:pPr>
        <w:tabs>
          <w:tab w:val="num" w:pos="1296"/>
        </w:tabs>
        <w:ind w:left="1296" w:hanging="1296"/>
      </w:pPr>
    </w:lvl>
    <w:lvl w:ilvl="7">
      <w:start w:val="1"/>
      <w:numFmt w:val="none"/>
      <w:suff w:val="nothing"/>
      <w:lvlText w:val="䟉Șᒓ彭롫סּ翼ϰ̌²"/>
      <w:lvlJc w:val="left"/>
      <w:pPr>
        <w:tabs>
          <w:tab w:val="num" w:pos="1440"/>
        </w:tabs>
        <w:ind w:left="1440" w:hanging="1440"/>
      </w:pPr>
    </w:lvl>
    <w:lvl w:ilvl="8">
      <w:start w:val="1"/>
      <w:numFmt w:val="none"/>
      <w:suff w:val="nothing"/>
      <w:lvlText w:val="䟉Șᒓ彭롫סּ翼ϰ̌²"/>
      <w:lvlJc w:val="left"/>
      <w:pPr>
        <w:tabs>
          <w:tab w:val="num" w:pos="1584"/>
        </w:tabs>
        <w:ind w:left="1584" w:hanging="1584"/>
      </w:pPr>
    </w:lvl>
  </w:abstractNum>
  <w:abstractNum w:abstractNumId="25" w15:restartNumberingAfterBreak="0">
    <w:nsid w:val="5A1223CC"/>
    <w:multiLevelType w:val="multilevel"/>
    <w:tmpl w:val="03CE5DBC"/>
    <w:lvl w:ilvl="0">
      <w:start w:val="1"/>
      <w:numFmt w:val="bullet"/>
      <w:lvlText w:val=""/>
      <w:lvlJc w:val="left"/>
      <w:pPr>
        <w:ind w:left="1222" w:hanging="360"/>
      </w:pPr>
      <w:rPr>
        <w:rFonts w:ascii="Symbol" w:hAnsi="Symbol" w:hint="default"/>
      </w:rPr>
    </w:lvl>
    <w:lvl w:ilvl="1">
      <w:start w:val="1"/>
      <w:numFmt w:val="bullet"/>
      <w:lvlText w:val="o"/>
      <w:lvlJc w:val="left"/>
      <w:pPr>
        <w:ind w:left="1942" w:hanging="360"/>
      </w:pPr>
      <w:rPr>
        <w:rFonts w:ascii="Courier New" w:hAnsi="Courier New" w:cs="Courier New" w:hint="default"/>
      </w:rPr>
    </w:lvl>
    <w:lvl w:ilvl="2">
      <w:start w:val="1"/>
      <w:numFmt w:val="bullet"/>
      <w:lvlText w:val=""/>
      <w:lvlJc w:val="left"/>
      <w:pPr>
        <w:ind w:left="2662" w:hanging="360"/>
      </w:pPr>
      <w:rPr>
        <w:rFonts w:ascii="Wingdings" w:hAnsi="Wingdings" w:hint="default"/>
      </w:rPr>
    </w:lvl>
    <w:lvl w:ilvl="3">
      <w:start w:val="1"/>
      <w:numFmt w:val="bullet"/>
      <w:lvlText w:val=""/>
      <w:lvlJc w:val="left"/>
      <w:pPr>
        <w:ind w:left="3382" w:hanging="360"/>
      </w:pPr>
      <w:rPr>
        <w:rFonts w:ascii="Symbol" w:hAnsi="Symbol" w:hint="default"/>
      </w:rPr>
    </w:lvl>
    <w:lvl w:ilvl="4">
      <w:start w:val="1"/>
      <w:numFmt w:val="bullet"/>
      <w:lvlText w:val="o"/>
      <w:lvlJc w:val="left"/>
      <w:pPr>
        <w:ind w:left="4102" w:hanging="360"/>
      </w:pPr>
      <w:rPr>
        <w:rFonts w:ascii="Courier New" w:hAnsi="Courier New" w:cs="Courier New" w:hint="default"/>
      </w:rPr>
    </w:lvl>
    <w:lvl w:ilvl="5">
      <w:start w:val="1"/>
      <w:numFmt w:val="bullet"/>
      <w:lvlText w:val=""/>
      <w:lvlJc w:val="left"/>
      <w:pPr>
        <w:ind w:left="4822" w:hanging="360"/>
      </w:pPr>
      <w:rPr>
        <w:rFonts w:ascii="Wingdings" w:hAnsi="Wingdings" w:hint="default"/>
      </w:rPr>
    </w:lvl>
    <w:lvl w:ilvl="6">
      <w:start w:val="1"/>
      <w:numFmt w:val="bullet"/>
      <w:lvlText w:val=""/>
      <w:lvlJc w:val="left"/>
      <w:pPr>
        <w:ind w:left="5542" w:hanging="360"/>
      </w:pPr>
      <w:rPr>
        <w:rFonts w:ascii="Symbol" w:hAnsi="Symbol" w:hint="default"/>
      </w:rPr>
    </w:lvl>
    <w:lvl w:ilvl="7">
      <w:start w:val="1"/>
      <w:numFmt w:val="bullet"/>
      <w:lvlText w:val="o"/>
      <w:lvlJc w:val="left"/>
      <w:pPr>
        <w:ind w:left="6262" w:hanging="360"/>
      </w:pPr>
      <w:rPr>
        <w:rFonts w:ascii="Courier New" w:hAnsi="Courier New" w:cs="Courier New" w:hint="default"/>
      </w:rPr>
    </w:lvl>
    <w:lvl w:ilvl="8">
      <w:start w:val="1"/>
      <w:numFmt w:val="bullet"/>
      <w:lvlText w:val=""/>
      <w:lvlJc w:val="left"/>
      <w:pPr>
        <w:ind w:left="6982" w:hanging="360"/>
      </w:pPr>
      <w:rPr>
        <w:rFonts w:ascii="Wingdings" w:hAnsi="Wingdings" w:hint="default"/>
      </w:rPr>
    </w:lvl>
  </w:abstractNum>
  <w:abstractNum w:abstractNumId="26" w15:restartNumberingAfterBreak="0">
    <w:nsid w:val="5C7D7109"/>
    <w:multiLevelType w:val="multilevel"/>
    <w:tmpl w:val="634269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F6D1493"/>
    <w:multiLevelType w:val="multilevel"/>
    <w:tmpl w:val="EF8EB3F0"/>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軧翼趐翼㸰޴õ佰╖Șõ㸈޴õ"/>
      <w:lvlJc w:val="left"/>
    </w:lvl>
    <w:lvl w:ilvl="2">
      <w:numFmt w:val="bullet"/>
      <w:lvlText w:val="軧翼趐翼㸰޴õ佰╖Șõ㸈޴õ"/>
      <w:lvlJc w:val="left"/>
    </w:lvl>
    <w:lvl w:ilvl="3">
      <w:numFmt w:val="bullet"/>
      <w:lvlText w:val="軧翼趐翼㸰޴õ佰╖Șõ㸈޴õ"/>
      <w:lvlJc w:val="left"/>
    </w:lvl>
    <w:lvl w:ilvl="4">
      <w:numFmt w:val="bullet"/>
      <w:lvlText w:val="軧翼趐翼㸰޴õ佰╖Șõ㸈޴õ"/>
      <w:lvlJc w:val="left"/>
    </w:lvl>
    <w:lvl w:ilvl="5">
      <w:numFmt w:val="bullet"/>
      <w:lvlText w:val="軧翼趐翼㸰޴õ佰╖Șõ㸈޴õ"/>
      <w:lvlJc w:val="left"/>
    </w:lvl>
    <w:lvl w:ilvl="6">
      <w:numFmt w:val="bullet"/>
      <w:lvlText w:val="軧翼趐翼㸰޴õ佰╖Șõ㸈޴õ"/>
      <w:lvlJc w:val="left"/>
    </w:lvl>
    <w:lvl w:ilvl="7">
      <w:numFmt w:val="bullet"/>
      <w:lvlText w:val="軧翼趐翼㸰޴õ佰╖Șõ㸈޴õ"/>
      <w:lvlJc w:val="left"/>
    </w:lvl>
    <w:lvl w:ilvl="8">
      <w:numFmt w:val="bullet"/>
      <w:lvlText w:val="軧翼趐翼㸰޴õ佰╖Șõ㸈޴õ"/>
      <w:lvlJc w:val="left"/>
    </w:lvl>
  </w:abstractNum>
  <w:abstractNum w:abstractNumId="28" w15:restartNumberingAfterBreak="0">
    <w:nsid w:val="618F6501"/>
    <w:multiLevelType w:val="multilevel"/>
    <w:tmpl w:val="561613BA"/>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1BD4CF9"/>
    <w:multiLevelType w:val="multilevel"/>
    <w:tmpl w:val="3E3254DA"/>
    <w:lvl w:ilvl="0">
      <w:numFmt w:val="bullet"/>
      <w:lvlText w:val=""/>
      <w:lvlJc w:val="left"/>
      <w:pPr>
        <w:ind w:left="720" w:hanging="360"/>
      </w:pPr>
      <w:rPr>
        <w:rFonts w:ascii="Wingdings" w:eastAsia="Calibri"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5DD12A1"/>
    <w:multiLevelType w:val="multilevel"/>
    <w:tmpl w:val="9D66C636"/>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31" w15:restartNumberingAfterBreak="0">
    <w:nsid w:val="667C7BD8"/>
    <w:multiLevelType w:val="multilevel"/>
    <w:tmpl w:val="D1261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7656003"/>
    <w:multiLevelType w:val="multilevel"/>
    <w:tmpl w:val="22380266"/>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33" w15:restartNumberingAfterBreak="0">
    <w:nsid w:val="684C6D52"/>
    <w:multiLevelType w:val="multilevel"/>
    <w:tmpl w:val="42D8A85E"/>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4" w15:restartNumberingAfterBreak="0">
    <w:nsid w:val="69DC641C"/>
    <w:multiLevelType w:val="multilevel"/>
    <w:tmpl w:val="BA247BBE"/>
    <w:lvl w:ilvl="0">
      <w:start w:val="1"/>
      <w:numFmt w:val="bullet"/>
      <w:lvlText w:val=""/>
      <w:lvlJc w:val="left"/>
      <w:pPr>
        <w:tabs>
          <w:tab w:val="num" w:pos="360"/>
        </w:tabs>
        <w:ind w:left="360" w:hanging="360"/>
      </w:pPr>
      <w:rPr>
        <w:rFonts w:ascii="Wingdings" w:hAnsi="Wingdings" w:hint="default"/>
        <w:sz w:val="28"/>
      </w:rPr>
    </w:lvl>
    <w:lvl w:ilvl="1">
      <w:numFmt w:val="bullet"/>
      <w:lvlText w:val="䎤Ș䭰䎤Ș(佰╖Ș佰╖Ș労趑翼.翼"/>
      <w:lvlJc w:val="left"/>
    </w:lvl>
    <w:lvl w:ilvl="2">
      <w:numFmt w:val="bullet"/>
      <w:lvlText w:val="䎤Ș䭰䎤Ș(佰╖Ș佰╖Ș労趑翼.翼"/>
      <w:lvlJc w:val="left"/>
    </w:lvl>
    <w:lvl w:ilvl="3">
      <w:numFmt w:val="bullet"/>
      <w:lvlText w:val="䎤Ș䭰䎤Ș(佰╖Ș佰╖Ș労趑翼.翼"/>
      <w:lvlJc w:val="left"/>
    </w:lvl>
    <w:lvl w:ilvl="4">
      <w:numFmt w:val="bullet"/>
      <w:lvlText w:val="䎤Ș䭰䎤Ș(佰╖Ș佰╖Ș労趑翼.翼"/>
      <w:lvlJc w:val="left"/>
    </w:lvl>
    <w:lvl w:ilvl="5">
      <w:numFmt w:val="bullet"/>
      <w:lvlText w:val="䎤Ș䭰䎤Ș(佰╖Ș佰╖Ș労趑翼.翼"/>
      <w:lvlJc w:val="left"/>
    </w:lvl>
    <w:lvl w:ilvl="6">
      <w:numFmt w:val="bullet"/>
      <w:lvlText w:val="䎤Ș䭰䎤Ș(佰╖Ș佰╖Ș労趑翼.翼"/>
      <w:lvlJc w:val="left"/>
    </w:lvl>
    <w:lvl w:ilvl="7">
      <w:numFmt w:val="bullet"/>
      <w:lvlText w:val="䎤Ș䭰䎤Ș(佰╖Ș佰╖Ș労趑翼.翼"/>
      <w:lvlJc w:val="left"/>
    </w:lvl>
    <w:lvl w:ilvl="8">
      <w:numFmt w:val="bullet"/>
      <w:lvlText w:val="䎤Ș䭰䎤Ș(佰╖Ș佰╖Ș労趑翼.翼"/>
      <w:lvlJc w:val="left"/>
    </w:lvl>
  </w:abstractNum>
  <w:abstractNum w:abstractNumId="35" w15:restartNumberingAfterBreak="0">
    <w:nsid w:val="6B7A038A"/>
    <w:multiLevelType w:val="multilevel"/>
    <w:tmpl w:val="DBDE7A1A"/>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B9C0D83"/>
    <w:multiLevelType w:val="multilevel"/>
    <w:tmpl w:val="0A6665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6E312A0D"/>
    <w:multiLevelType w:val="multilevel"/>
    <w:tmpl w:val="044AFB36"/>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F5A2F15"/>
    <w:multiLevelType w:val="multilevel"/>
    <w:tmpl w:val="F170FF9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2A5A22"/>
    <w:multiLevelType w:val="multilevel"/>
    <w:tmpl w:val="10C0D4E8"/>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75C54CAC"/>
    <w:multiLevelType w:val="multilevel"/>
    <w:tmpl w:val="3572BCCE"/>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41" w15:restartNumberingAfterBreak="0">
    <w:nsid w:val="762822B5"/>
    <w:multiLevelType w:val="multilevel"/>
    <w:tmpl w:val="45E0FDF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77850050"/>
    <w:multiLevelType w:val="multilevel"/>
    <w:tmpl w:val="3E20D39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7A124A1A"/>
    <w:multiLevelType w:val="multilevel"/>
    <w:tmpl w:val="0A9C4574"/>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560043"/>
    <w:multiLevelType w:val="multilevel"/>
    <w:tmpl w:val="8202E4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D48135D"/>
    <w:multiLevelType w:val="multilevel"/>
    <w:tmpl w:val="FCE8E82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num w:numId="1" w16cid:durableId="555704185">
    <w:abstractNumId w:val="27"/>
  </w:num>
  <w:num w:numId="2" w16cid:durableId="1916864008">
    <w:abstractNumId w:val="6"/>
  </w:num>
  <w:num w:numId="3" w16cid:durableId="1358972316">
    <w:abstractNumId w:val="38"/>
  </w:num>
  <w:num w:numId="4" w16cid:durableId="287711074">
    <w:abstractNumId w:val="45"/>
  </w:num>
  <w:num w:numId="5" w16cid:durableId="39401525">
    <w:abstractNumId w:val="16"/>
  </w:num>
  <w:num w:numId="6" w16cid:durableId="600603882">
    <w:abstractNumId w:val="13"/>
  </w:num>
  <w:num w:numId="7" w16cid:durableId="1087312385">
    <w:abstractNumId w:val="3"/>
  </w:num>
  <w:num w:numId="8" w16cid:durableId="546529631">
    <w:abstractNumId w:val="37"/>
  </w:num>
  <w:num w:numId="9" w16cid:durableId="721638157">
    <w:abstractNumId w:val="5"/>
  </w:num>
  <w:num w:numId="10" w16cid:durableId="554858380">
    <w:abstractNumId w:val="20"/>
  </w:num>
  <w:num w:numId="11" w16cid:durableId="1741440649">
    <w:abstractNumId w:val="18"/>
  </w:num>
  <w:num w:numId="12" w16cid:durableId="2049447378">
    <w:abstractNumId w:val="32"/>
  </w:num>
  <w:num w:numId="13" w16cid:durableId="14117692">
    <w:abstractNumId w:val="33"/>
  </w:num>
  <w:num w:numId="14" w16cid:durableId="1829131524">
    <w:abstractNumId w:val="1"/>
  </w:num>
  <w:num w:numId="15" w16cid:durableId="1802576013">
    <w:abstractNumId w:val="35"/>
  </w:num>
  <w:num w:numId="16" w16cid:durableId="244070124">
    <w:abstractNumId w:val="22"/>
  </w:num>
  <w:num w:numId="17" w16cid:durableId="1683169277">
    <w:abstractNumId w:val="14"/>
  </w:num>
  <w:num w:numId="18" w16cid:durableId="1355233295">
    <w:abstractNumId w:val="10"/>
  </w:num>
  <w:num w:numId="19" w16cid:durableId="486167626">
    <w:abstractNumId w:val="42"/>
  </w:num>
  <w:num w:numId="20" w16cid:durableId="2085645926">
    <w:abstractNumId w:val="28"/>
  </w:num>
  <w:num w:numId="21" w16cid:durableId="938567621">
    <w:abstractNumId w:val="7"/>
  </w:num>
  <w:num w:numId="22" w16cid:durableId="1593856095">
    <w:abstractNumId w:val="44"/>
  </w:num>
  <w:num w:numId="23" w16cid:durableId="1505440013">
    <w:abstractNumId w:val="24"/>
  </w:num>
  <w:num w:numId="24" w16cid:durableId="1601178132">
    <w:abstractNumId w:val="39"/>
  </w:num>
  <w:num w:numId="25" w16cid:durableId="538664948">
    <w:abstractNumId w:val="34"/>
  </w:num>
  <w:num w:numId="26" w16cid:durableId="2034570243">
    <w:abstractNumId w:val="17"/>
  </w:num>
  <w:num w:numId="27" w16cid:durableId="519510155">
    <w:abstractNumId w:val="21"/>
  </w:num>
  <w:num w:numId="28" w16cid:durableId="135268258">
    <w:abstractNumId w:val="30"/>
  </w:num>
  <w:num w:numId="29" w16cid:durableId="1275750791">
    <w:abstractNumId w:val="12"/>
  </w:num>
  <w:num w:numId="30" w16cid:durableId="1116407286">
    <w:abstractNumId w:val="40"/>
  </w:num>
  <w:num w:numId="31" w16cid:durableId="476413590">
    <w:abstractNumId w:val="26"/>
  </w:num>
  <w:num w:numId="32" w16cid:durableId="1510369531">
    <w:abstractNumId w:val="9"/>
  </w:num>
  <w:num w:numId="33" w16cid:durableId="205070407">
    <w:abstractNumId w:val="0"/>
  </w:num>
  <w:num w:numId="34" w16cid:durableId="1917205823">
    <w:abstractNumId w:val="41"/>
  </w:num>
  <w:num w:numId="35" w16cid:durableId="1529678775">
    <w:abstractNumId w:val="2"/>
  </w:num>
  <w:num w:numId="36" w16cid:durableId="1520050400">
    <w:abstractNumId w:val="11"/>
  </w:num>
  <w:num w:numId="37" w16cid:durableId="1384058498">
    <w:abstractNumId w:val="8"/>
  </w:num>
  <w:num w:numId="38" w16cid:durableId="1287812004">
    <w:abstractNumId w:val="43"/>
  </w:num>
  <w:num w:numId="39" w16cid:durableId="1588921933">
    <w:abstractNumId w:val="19"/>
  </w:num>
  <w:num w:numId="40" w16cid:durableId="1014570569">
    <w:abstractNumId w:val="29"/>
  </w:num>
  <w:num w:numId="41" w16cid:durableId="1909992761">
    <w:abstractNumId w:val="25"/>
  </w:num>
  <w:num w:numId="42" w16cid:durableId="1681661235">
    <w:abstractNumId w:val="4"/>
  </w:num>
  <w:num w:numId="43" w16cid:durableId="1819152290">
    <w:abstractNumId w:val="23"/>
  </w:num>
  <w:num w:numId="44" w16cid:durableId="2074814604">
    <w:abstractNumId w:val="15"/>
  </w:num>
  <w:num w:numId="45" w16cid:durableId="1944485542">
    <w:abstractNumId w:val="31"/>
  </w:num>
  <w:num w:numId="46" w16cid:durableId="65498895">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ilie Griffiths">
    <w15:presenceInfo w15:providerId="Windows Live" w15:userId="401d4d3abb575ae4"/>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FA6"/>
    <w:rsid w:val="000C1906"/>
    <w:rsid w:val="000F1E43"/>
    <w:rsid w:val="00122BA6"/>
    <w:rsid w:val="00151510"/>
    <w:rsid w:val="00205C68"/>
    <w:rsid w:val="00242FE7"/>
    <w:rsid w:val="00274FA6"/>
    <w:rsid w:val="003B3E2D"/>
    <w:rsid w:val="003B6A00"/>
    <w:rsid w:val="0046120C"/>
    <w:rsid w:val="005A1E75"/>
    <w:rsid w:val="005D65DC"/>
    <w:rsid w:val="006D473D"/>
    <w:rsid w:val="00704D77"/>
    <w:rsid w:val="007A308D"/>
    <w:rsid w:val="00816BA9"/>
    <w:rsid w:val="00895636"/>
    <w:rsid w:val="008F3B8D"/>
    <w:rsid w:val="00A602AA"/>
    <w:rsid w:val="00A70D38"/>
    <w:rsid w:val="00A93AEE"/>
    <w:rsid w:val="00AE15E8"/>
    <w:rsid w:val="00BB2273"/>
    <w:rsid w:val="00C273FA"/>
    <w:rsid w:val="00C75096"/>
    <w:rsid w:val="00C95537"/>
    <w:rsid w:val="00D526B1"/>
    <w:rsid w:val="00DF7A9E"/>
    <w:rsid w:val="00E66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63DEC"/>
  <w15:docId w15:val="{93AC52FD-9392-487B-9130-84BF50667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 w:type="character" w:customStyle="1" w:styleId="ParagraphedelisteCar">
    <w:name w:val="Paragraphe de liste Car"/>
    <w:basedOn w:val="Policepardfaut"/>
    <w:link w:val="Paragraphedeliste"/>
    <w:uiPriority w:val="34"/>
    <w:qFormat/>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j-paris@justice.fr" TargetMode="External"/><Relationship Id="rId25" Type="http://schemas.microsoft.com/office/2011/relationships/people" Target="people.xml"/><Relationship Id="rId33" Type="http://schemas.onlyoffice.com/peopleDocument" Target="peopleDocument.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32"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4.xml"/><Relationship Id="rId31"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header" Target="header5.xml"/><Relationship Id="rId30" Type="http://schemas.onlyoffice.com/commentsDocument" Target="commentsDocument.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1DFF5-0E37-4820-A4AC-91DDA0C02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13</Pages>
  <Words>4744</Words>
  <Characters>26097</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Emilie Griffiths</cp:lastModifiedBy>
  <cp:revision>6</cp:revision>
  <dcterms:created xsi:type="dcterms:W3CDTF">2025-06-18T06:36:00Z</dcterms:created>
  <dcterms:modified xsi:type="dcterms:W3CDTF">2025-07-01T14:19:00Z</dcterms:modified>
</cp:coreProperties>
</file>